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37D93" w14:textId="09665D0A" w:rsidR="00CF7C55" w:rsidRDefault="00EF1435">
      <w:pPr>
        <w:rPr>
          <w:b/>
          <w:bCs/>
        </w:rPr>
      </w:pPr>
      <w:r>
        <w:rPr>
          <w:b/>
          <w:bCs/>
        </w:rPr>
        <w:t xml:space="preserve"> </w:t>
      </w:r>
      <w:r w:rsidR="00C70BA4" w:rsidRPr="002D4F3D">
        <w:rPr>
          <w:b/>
          <w:bCs/>
        </w:rPr>
        <w:t>V</w:t>
      </w:r>
      <w:r w:rsidR="00D86AF4">
        <w:rPr>
          <w:b/>
          <w:bCs/>
        </w:rPr>
        <w:t>RNS</w:t>
      </w:r>
      <w:r w:rsidR="000622E7">
        <w:rPr>
          <w:b/>
          <w:bCs/>
        </w:rPr>
        <w:t xml:space="preserve"> </w:t>
      </w:r>
      <w:r w:rsidR="00484A64">
        <w:rPr>
          <w:b/>
          <w:bCs/>
        </w:rPr>
        <w:t xml:space="preserve">  </w:t>
      </w:r>
      <w:r w:rsidR="00CF7C55">
        <w:rPr>
          <w:b/>
          <w:bCs/>
        </w:rPr>
        <w:t>ZD</w:t>
      </w:r>
      <w:r w:rsidR="00D86AF4">
        <w:rPr>
          <w:b/>
          <w:bCs/>
        </w:rPr>
        <w:t xml:space="preserve">  draft</w:t>
      </w:r>
      <w:r w:rsidR="00CF7C55">
        <w:rPr>
          <w:b/>
          <w:bCs/>
        </w:rPr>
        <w:t xml:space="preserve"> </w:t>
      </w:r>
      <w:r w:rsidR="00A47A05">
        <w:rPr>
          <w:b/>
          <w:bCs/>
        </w:rPr>
        <w:t xml:space="preserve"> #</w:t>
      </w:r>
      <w:r w:rsidR="00180DE3">
        <w:rPr>
          <w:b/>
          <w:bCs/>
        </w:rPr>
        <w:t>2</w:t>
      </w:r>
      <w:r w:rsidR="009A0735">
        <w:rPr>
          <w:b/>
          <w:bCs/>
        </w:rPr>
        <w:t>3</w:t>
      </w:r>
      <w:r w:rsidR="00DF183C">
        <w:rPr>
          <w:b/>
          <w:bCs/>
        </w:rPr>
        <w:t xml:space="preserve">  -- </w:t>
      </w:r>
      <w:r w:rsidR="003A5B44">
        <w:rPr>
          <w:b/>
          <w:bCs/>
        </w:rPr>
        <w:t>4</w:t>
      </w:r>
      <w:r w:rsidR="003E2E83">
        <w:rPr>
          <w:b/>
          <w:bCs/>
        </w:rPr>
        <w:t>.</w:t>
      </w:r>
      <w:r w:rsidR="009A0735">
        <w:rPr>
          <w:b/>
          <w:bCs/>
        </w:rPr>
        <w:t>12</w:t>
      </w:r>
      <w:r w:rsidR="00F1269B">
        <w:rPr>
          <w:b/>
          <w:bCs/>
        </w:rPr>
        <w:t>.24</w:t>
      </w:r>
    </w:p>
    <w:p w14:paraId="3014CB4C" w14:textId="4C6CA58A" w:rsidR="00EF1435" w:rsidRDefault="00EF1435">
      <w:pPr>
        <w:rPr>
          <w:b/>
          <w:bCs/>
        </w:rPr>
      </w:pPr>
    </w:p>
    <w:p w14:paraId="7F176CC1" w14:textId="1937B48C" w:rsidR="00EF1435" w:rsidRPr="00CB793C" w:rsidRDefault="00EF1435">
      <w:pPr>
        <w:rPr>
          <w:b/>
          <w:bCs/>
          <w:u w:val="single"/>
        </w:rPr>
      </w:pPr>
      <w:r w:rsidRPr="00CB793C">
        <w:rPr>
          <w:b/>
          <w:bCs/>
          <w:u w:val="single"/>
        </w:rPr>
        <w:t xml:space="preserve">Section </w:t>
      </w:r>
      <w:r w:rsidR="00CB793C" w:rsidRPr="00CB793C">
        <w:rPr>
          <w:b/>
          <w:bCs/>
          <w:u w:val="single"/>
        </w:rPr>
        <w:t>3.12</w:t>
      </w:r>
    </w:p>
    <w:p w14:paraId="201829A7" w14:textId="5A02A24A" w:rsidR="00CF7C55" w:rsidRDefault="00CF7C55">
      <w:pPr>
        <w:rPr>
          <w:b/>
          <w:bCs/>
          <w:u w:val="single"/>
        </w:rPr>
      </w:pPr>
    </w:p>
    <w:p w14:paraId="596229EB" w14:textId="120EB304" w:rsidR="00657AA9" w:rsidRDefault="00657AA9">
      <w:r>
        <w:rPr>
          <w:b/>
          <w:bCs/>
        </w:rPr>
        <w:t>Area:</w:t>
      </w:r>
    </w:p>
    <w:p w14:paraId="4A209DCD" w14:textId="34EBD217" w:rsidR="008B3476" w:rsidRDefault="00657AA9" w:rsidP="008B3476">
      <w:r>
        <w:t xml:space="preserve">This district is comprised of the following areas: </w:t>
      </w:r>
      <w:r w:rsidR="000622E7">
        <w:t xml:space="preserve"> Thompson Rd</w:t>
      </w:r>
      <w:r w:rsidR="00B10178">
        <w:t>;</w:t>
      </w:r>
      <w:r w:rsidR="000622E7">
        <w:t xml:space="preserve"> portions of Cochran Rd near the intersection with Bridge </w:t>
      </w:r>
      <w:r w:rsidR="00D93FC2">
        <w:t xml:space="preserve"> St</w:t>
      </w:r>
      <w:r w:rsidR="00B10178">
        <w:t>;</w:t>
      </w:r>
      <w:r w:rsidR="00D47F15">
        <w:t xml:space="preserve"> properties on </w:t>
      </w:r>
      <w:r w:rsidR="00D93FC2" w:rsidRPr="00583F19">
        <w:t xml:space="preserve">east and west Bridge St south of the Winooski River and </w:t>
      </w:r>
      <w:r w:rsidR="005D0BCC" w:rsidRPr="00583F19">
        <w:t xml:space="preserve">properties </w:t>
      </w:r>
      <w:r w:rsidR="00D93FC2" w:rsidRPr="00583F19">
        <w:t xml:space="preserve">on </w:t>
      </w:r>
      <w:r w:rsidR="00D47F15" w:rsidRPr="00583F19">
        <w:t>Old Brooklyn Ct</w:t>
      </w:r>
      <w:r w:rsidR="000622E7" w:rsidRPr="00583F19">
        <w:t xml:space="preserve"> </w:t>
      </w:r>
      <w:r w:rsidR="00641B29" w:rsidRPr="00583F19">
        <w:t>(</w:t>
      </w:r>
      <w:r w:rsidR="00641B29" w:rsidRPr="00583F19">
        <w:rPr>
          <w:b/>
          <w:bCs/>
        </w:rPr>
        <w:t>see map</w:t>
      </w:r>
      <w:r w:rsidR="00641B29" w:rsidRPr="00583F19">
        <w:t>)</w:t>
      </w:r>
      <w:r w:rsidR="00BE7E17" w:rsidRPr="00583F19">
        <w:t xml:space="preserve">; </w:t>
      </w:r>
      <w:r w:rsidR="008B3476" w:rsidRPr="00583F19">
        <w:t xml:space="preserve">  </w:t>
      </w:r>
    </w:p>
    <w:p w14:paraId="7D69E3E9" w14:textId="72BA1A10" w:rsidR="00657AA9" w:rsidRPr="00AA2E53" w:rsidRDefault="008B3476" w:rsidP="008B3476">
      <w:pPr>
        <w:rPr>
          <w:i/>
          <w:iCs/>
          <w:strike/>
        </w:rPr>
      </w:pPr>
      <w:r>
        <w:t xml:space="preserve">            </w:t>
      </w:r>
    </w:p>
    <w:p w14:paraId="6E86F241" w14:textId="0740DCF7" w:rsidR="007B2DAB" w:rsidRDefault="00852C31">
      <w:pPr>
        <w:rPr>
          <w:b/>
          <w:bCs/>
        </w:rPr>
      </w:pPr>
      <w:r>
        <w:rPr>
          <w:b/>
          <w:bCs/>
        </w:rPr>
        <w:t xml:space="preserve">3.12.1 </w:t>
      </w:r>
      <w:r w:rsidR="007B2DAB">
        <w:rPr>
          <w:b/>
          <w:bCs/>
        </w:rPr>
        <w:t>Purpose:</w:t>
      </w:r>
    </w:p>
    <w:p w14:paraId="641316FA" w14:textId="490B6180" w:rsidR="00E26967" w:rsidRDefault="007B2DAB">
      <w:r>
        <w:t>The purpose of the Village Residential Neighborhood</w:t>
      </w:r>
      <w:r w:rsidR="00FC3F79">
        <w:t xml:space="preserve"> South</w:t>
      </w:r>
      <w:r>
        <w:t xml:space="preserve"> District is to provide </w:t>
      </w:r>
      <w:r w:rsidR="00E26967">
        <w:t xml:space="preserve">residential </w:t>
      </w:r>
      <w:r w:rsidR="00780AD0">
        <w:t>neighborhoods of</w:t>
      </w:r>
      <w:r w:rsidR="00906EF9">
        <w:t xml:space="preserve"> </w:t>
      </w:r>
      <w:r w:rsidR="00780AD0">
        <w:t xml:space="preserve">moderate </w:t>
      </w:r>
      <w:r w:rsidR="00E26967">
        <w:t>density</w:t>
      </w:r>
      <w:r>
        <w:t xml:space="preserve"> </w:t>
      </w:r>
      <w:r w:rsidR="00FC3F79">
        <w:t xml:space="preserve">south of the Winooski River that are </w:t>
      </w:r>
      <w:r>
        <w:t>within walkable proximity to the services and amenities of the center of Richmond village</w:t>
      </w:r>
      <w:r w:rsidR="00FC3F79">
        <w:t>.</w:t>
      </w:r>
      <w:r w:rsidR="000622E7">
        <w:t xml:space="preserve"> </w:t>
      </w:r>
      <w:r w:rsidR="00FC3F79">
        <w:t xml:space="preserve">This neighborhood </w:t>
      </w:r>
      <w:r w:rsidR="000622E7">
        <w:t xml:space="preserve"> </w:t>
      </w:r>
      <w:r w:rsidR="00FC3F79">
        <w:t xml:space="preserve">helps to </w:t>
      </w:r>
      <w:r w:rsidR="000622E7">
        <w:t>provide a transition from the Agricultural/Residential district to the village districts</w:t>
      </w:r>
      <w:r w:rsidR="00FC3F79">
        <w:t>,  an</w:t>
      </w:r>
      <w:r w:rsidR="009D69F8">
        <w:t>d</w:t>
      </w:r>
      <w:r w:rsidR="00FC3F79">
        <w:t xml:space="preserve"> </w:t>
      </w:r>
      <w:r w:rsidR="0096301F">
        <w:t xml:space="preserve">provides </w:t>
      </w:r>
      <w:r w:rsidR="00FC3F79">
        <w:t xml:space="preserve">a </w:t>
      </w:r>
      <w:r w:rsidR="00CC2DE8">
        <w:t xml:space="preserve"> </w:t>
      </w:r>
      <w:r w:rsidR="00B55BF2">
        <w:t>residential surrounding for</w:t>
      </w:r>
      <w:r w:rsidR="00FC3F79">
        <w:t xml:space="preserve"> the iconic Round Church. </w:t>
      </w:r>
    </w:p>
    <w:p w14:paraId="0B44DB84" w14:textId="77777777" w:rsidR="00E26967" w:rsidRDefault="00E26967"/>
    <w:p w14:paraId="3F058246" w14:textId="77777777" w:rsidR="006C076E" w:rsidRDefault="00E26967" w:rsidP="006C076E">
      <w:r>
        <w:t xml:space="preserve">Features of this </w:t>
      </w:r>
      <w:r w:rsidR="006C076E">
        <w:t xml:space="preserve">district include: </w:t>
      </w:r>
    </w:p>
    <w:p w14:paraId="3F2AD8B7" w14:textId="77777777" w:rsidR="006C076E" w:rsidRDefault="006C076E" w:rsidP="006C076E">
      <w:pPr>
        <w:ind w:firstLine="360"/>
      </w:pPr>
      <w:r>
        <w:t>1. The character of the district will be residential.</w:t>
      </w:r>
    </w:p>
    <w:p w14:paraId="3970E8FF" w14:textId="77777777" w:rsidR="006C076E" w:rsidRDefault="006C076E" w:rsidP="006C076E">
      <w:pPr>
        <w:ind w:firstLine="360"/>
      </w:pPr>
      <w:r>
        <w:t xml:space="preserve">2. Housing types may include single-family houses, duplexes, multi-family and accessory dwellings, </w:t>
      </w:r>
    </w:p>
    <w:p w14:paraId="566DB39F" w14:textId="72B290AC" w:rsidR="006C076E" w:rsidRDefault="002E2AD5" w:rsidP="006C076E">
      <w:pPr>
        <w:ind w:firstLine="360"/>
      </w:pPr>
      <w:r>
        <w:t xml:space="preserve">     </w:t>
      </w:r>
      <w:r w:rsidR="006C076E">
        <w:t>and may be closely spaced.</w:t>
      </w:r>
    </w:p>
    <w:p w14:paraId="17A62E72" w14:textId="77777777" w:rsidR="006C076E" w:rsidRDefault="006C076E" w:rsidP="006C076E">
      <w:pPr>
        <w:ind w:firstLine="360"/>
      </w:pPr>
      <w:r>
        <w:t xml:space="preserve"> 3.  Natural amenities will be provided by green spaces, vegetated front yards, and street trees. </w:t>
      </w:r>
    </w:p>
    <w:p w14:paraId="55E1DC00" w14:textId="3F3F2496" w:rsidR="002E2AD5" w:rsidRDefault="006C076E" w:rsidP="006C076E">
      <w:pPr>
        <w:ind w:firstLine="360"/>
      </w:pPr>
      <w:r>
        <w:t xml:space="preserve"> 4.  </w:t>
      </w:r>
      <w:r w:rsidR="00F87624">
        <w:t>Historic viewshed</w:t>
      </w:r>
      <w:r w:rsidR="002E2AD5">
        <w:t xml:space="preserve"> </w:t>
      </w:r>
      <w:r w:rsidR="00F87624">
        <w:t xml:space="preserve">of </w:t>
      </w:r>
      <w:r w:rsidR="002E2AD5">
        <w:t xml:space="preserve">the </w:t>
      </w:r>
      <w:r w:rsidR="00F87624">
        <w:t xml:space="preserve">Round Church </w:t>
      </w:r>
      <w:r w:rsidR="007A3258">
        <w:t xml:space="preserve">is </w:t>
      </w:r>
      <w:r w:rsidR="00F87624">
        <w:t>maintained</w:t>
      </w:r>
      <w:r>
        <w:t xml:space="preserve"> with neighbor</w:t>
      </w:r>
      <w:r w:rsidR="008D38AF">
        <w:t>hood</w:t>
      </w:r>
      <w:r>
        <w:t xml:space="preserve"> residences </w:t>
      </w:r>
    </w:p>
    <w:p w14:paraId="10838B81" w14:textId="77777777" w:rsidR="002E2AD5" w:rsidRDefault="002E2AD5" w:rsidP="006C076E">
      <w:pPr>
        <w:ind w:firstLine="360"/>
      </w:pPr>
      <w:r>
        <w:t xml:space="preserve">      </w:t>
      </w:r>
      <w:r w:rsidR="006C076E">
        <w:t>and green spaces.</w:t>
      </w:r>
      <w:r>
        <w:t xml:space="preserve">  Round Church events, including, but not limited to, weddings, concerts, </w:t>
      </w:r>
    </w:p>
    <w:p w14:paraId="71B36C44" w14:textId="13E8582E" w:rsidR="00D86AF4" w:rsidRDefault="002E2AD5" w:rsidP="002E2AD5">
      <w:pPr>
        <w:ind w:firstLine="360"/>
      </w:pPr>
      <w:r>
        <w:t xml:space="preserve">      lectures and programs, will continue to be allowed, with on-site parking on the adjacent field. </w:t>
      </w:r>
    </w:p>
    <w:p w14:paraId="4DE8CCA8" w14:textId="720ECED7" w:rsidR="008D38AF" w:rsidRDefault="008D38AF" w:rsidP="008D38AF">
      <w:r>
        <w:t xml:space="preserve">       </w:t>
      </w:r>
      <w:r w:rsidR="002D0058">
        <w:t xml:space="preserve"> 5. </w:t>
      </w:r>
      <w:r>
        <w:t>Traffic speeds on the streets will be low to provide safety for pedestrians and bicyclists.</w:t>
      </w:r>
    </w:p>
    <w:p w14:paraId="7ABF5B66" w14:textId="72942E56" w:rsidR="00875E38" w:rsidRPr="00BC574F" w:rsidRDefault="008D38AF" w:rsidP="008D38AF">
      <w:r>
        <w:t xml:space="preserve">       </w:t>
      </w:r>
      <w:r w:rsidR="002D0058">
        <w:t xml:space="preserve"> 6</w:t>
      </w:r>
      <w:r w:rsidR="006C076E">
        <w:t xml:space="preserve">. </w:t>
      </w:r>
      <w:r w:rsidR="00875E38" w:rsidRPr="00BC574F">
        <w:t>The Flood Hazard Overlay District will control the development of any lot within its borde</w:t>
      </w:r>
      <w:r w:rsidR="006C076E">
        <w:t>rs</w:t>
      </w:r>
      <w:r w:rsidR="00242879" w:rsidRPr="00BC574F">
        <w:t>.</w:t>
      </w:r>
    </w:p>
    <w:p w14:paraId="6A5990A2" w14:textId="7431957D" w:rsidR="007B2DAB" w:rsidRPr="00BC574F" w:rsidRDefault="007B2DAB"/>
    <w:p w14:paraId="2D40C5D6" w14:textId="4AF086E9" w:rsidR="00054FFA" w:rsidRPr="00852C31" w:rsidRDefault="00852C31">
      <w:r>
        <w:rPr>
          <w:b/>
          <w:bCs/>
        </w:rPr>
        <w:t xml:space="preserve">3.12.2  </w:t>
      </w:r>
      <w:r w:rsidR="00850982">
        <w:rPr>
          <w:b/>
          <w:bCs/>
        </w:rPr>
        <w:t>Permitted</w:t>
      </w:r>
      <w:r w:rsidR="00054FFA">
        <w:rPr>
          <w:b/>
          <w:bCs/>
        </w:rPr>
        <w:t xml:space="preserve"> Uses:</w:t>
      </w:r>
      <w:r>
        <w:rPr>
          <w:b/>
          <w:bCs/>
        </w:rPr>
        <w:t xml:space="preserve"> </w:t>
      </w:r>
      <w:r>
        <w:t>The following uses shall be allowed in the VRNS District  after issuance of a Zoning Permit by the Administrative Officer.  Site Plan Review and approval by the DRB pursuant to Section 5.5 may be required.</w:t>
      </w:r>
    </w:p>
    <w:p w14:paraId="04D0880D" w14:textId="05C0B01D" w:rsidR="00A223CF" w:rsidRDefault="00A223CF" w:rsidP="00B84637">
      <w:pPr>
        <w:pStyle w:val="ListParagraph"/>
        <w:numPr>
          <w:ilvl w:val="0"/>
          <w:numId w:val="1"/>
        </w:numPr>
      </w:pPr>
      <w:r>
        <w:t>Accessory dwelling</w:t>
      </w:r>
    </w:p>
    <w:p w14:paraId="4C3108D3" w14:textId="7C82F027" w:rsidR="00850982" w:rsidRDefault="00850982" w:rsidP="00B84637">
      <w:pPr>
        <w:pStyle w:val="ListParagraph"/>
        <w:numPr>
          <w:ilvl w:val="0"/>
          <w:numId w:val="1"/>
        </w:numPr>
      </w:pPr>
      <w:r>
        <w:t>Accessory structure</w:t>
      </w:r>
    </w:p>
    <w:p w14:paraId="4938FD77" w14:textId="5FDA2F73" w:rsidR="009F00BD" w:rsidRDefault="009F00BD" w:rsidP="00B84637">
      <w:pPr>
        <w:pStyle w:val="ListParagraph"/>
        <w:numPr>
          <w:ilvl w:val="0"/>
          <w:numId w:val="1"/>
        </w:numPr>
      </w:pPr>
      <w:r>
        <w:t>Dwelling, single-family</w:t>
      </w:r>
    </w:p>
    <w:p w14:paraId="064B5283" w14:textId="13FFD3E4" w:rsidR="009F00BD" w:rsidRDefault="009F00BD" w:rsidP="00B84637">
      <w:pPr>
        <w:pStyle w:val="ListParagraph"/>
        <w:numPr>
          <w:ilvl w:val="0"/>
          <w:numId w:val="1"/>
        </w:numPr>
      </w:pPr>
      <w:r>
        <w:t>Dwelling, two-family (duplex)</w:t>
      </w:r>
    </w:p>
    <w:p w14:paraId="1EC378F5" w14:textId="752AE303" w:rsidR="006C076E" w:rsidRPr="008534D5" w:rsidRDefault="00D86AF4" w:rsidP="006557F7">
      <w:pPr>
        <w:pStyle w:val="ListParagraph"/>
        <w:numPr>
          <w:ilvl w:val="0"/>
          <w:numId w:val="1"/>
        </w:numPr>
      </w:pPr>
      <w:r w:rsidRPr="008534D5">
        <w:rPr>
          <w:rPrChange w:id="0" w:author="Virginia Clarke" w:date="2023-11-06T10:33:00Z">
            <w:rPr>
              <w:color w:val="C00000"/>
            </w:rPr>
          </w:rPrChange>
        </w:rPr>
        <w:t>Dwelling, 3-4 unit multifamily</w:t>
      </w:r>
    </w:p>
    <w:p w14:paraId="5B428123" w14:textId="77D8C803" w:rsidR="00A223CF" w:rsidRDefault="00850982" w:rsidP="00A223CF">
      <w:pPr>
        <w:pStyle w:val="ListParagraph"/>
        <w:numPr>
          <w:ilvl w:val="0"/>
          <w:numId w:val="1"/>
        </w:numPr>
      </w:pPr>
      <w:r>
        <w:t>Family child</w:t>
      </w:r>
      <w:r w:rsidR="001F176D">
        <w:t xml:space="preserve"> </w:t>
      </w:r>
      <w:r>
        <w:t>care home</w:t>
      </w:r>
    </w:p>
    <w:p w14:paraId="226F934F" w14:textId="05667D17" w:rsidR="00A223CF" w:rsidRDefault="00A223CF" w:rsidP="00A223CF">
      <w:pPr>
        <w:pStyle w:val="ListParagraph"/>
        <w:numPr>
          <w:ilvl w:val="0"/>
          <w:numId w:val="1"/>
        </w:numPr>
      </w:pPr>
      <w:r>
        <w:t>Group home</w:t>
      </w:r>
      <w:r w:rsidR="00850982">
        <w:t xml:space="preserve"> </w:t>
      </w:r>
    </w:p>
    <w:p w14:paraId="3FC83EE4" w14:textId="5730259B" w:rsidR="00A223CF" w:rsidRDefault="00A223CF" w:rsidP="00A223CF">
      <w:pPr>
        <w:pStyle w:val="ListParagraph"/>
        <w:numPr>
          <w:ilvl w:val="0"/>
          <w:numId w:val="1"/>
        </w:numPr>
      </w:pPr>
      <w:r>
        <w:t>Home occupation</w:t>
      </w:r>
    </w:p>
    <w:p w14:paraId="75C56922" w14:textId="77777777" w:rsidR="009F00BD" w:rsidRDefault="009F00BD" w:rsidP="00D82CB3">
      <w:pPr>
        <w:rPr>
          <w:b/>
          <w:bCs/>
        </w:rPr>
      </w:pPr>
    </w:p>
    <w:p w14:paraId="5642203C" w14:textId="5F1CFA91" w:rsidR="0061107A" w:rsidRPr="00852C31" w:rsidRDefault="00852C31" w:rsidP="00D82CB3">
      <w:r>
        <w:rPr>
          <w:b/>
          <w:bCs/>
        </w:rPr>
        <w:t xml:space="preserve">3.12.3  </w:t>
      </w:r>
      <w:r w:rsidR="00850982">
        <w:rPr>
          <w:b/>
          <w:bCs/>
        </w:rPr>
        <w:t>Conditional</w:t>
      </w:r>
      <w:r w:rsidR="00A223CF" w:rsidRPr="00A223CF">
        <w:rPr>
          <w:b/>
          <w:bCs/>
        </w:rPr>
        <w:t xml:space="preserve"> </w:t>
      </w:r>
      <w:r w:rsidR="00850982">
        <w:rPr>
          <w:b/>
          <w:bCs/>
        </w:rPr>
        <w:t>U</w:t>
      </w:r>
      <w:r w:rsidR="00A223CF" w:rsidRPr="00A223CF">
        <w:rPr>
          <w:b/>
          <w:bCs/>
        </w:rPr>
        <w:t>ses</w:t>
      </w:r>
      <w:r w:rsidR="00A223CF">
        <w:rPr>
          <w:b/>
          <w:bCs/>
        </w:rPr>
        <w:t>:</w:t>
      </w:r>
      <w:r>
        <w:rPr>
          <w:b/>
          <w:bCs/>
        </w:rPr>
        <w:t xml:space="preserve">  </w:t>
      </w:r>
      <w:r>
        <w:t xml:space="preserve">The following uses may be allowed in the VRNS District after issuance of conditional use approval by the DRB. </w:t>
      </w:r>
    </w:p>
    <w:p w14:paraId="3C8322EF" w14:textId="34DC31B2" w:rsidR="00740544" w:rsidRDefault="00963FEF" w:rsidP="00740544">
      <w:pPr>
        <w:pStyle w:val="ListParagraph"/>
        <w:numPr>
          <w:ilvl w:val="0"/>
          <w:numId w:val="7"/>
        </w:numPr>
      </w:pPr>
      <w:r>
        <w:t>Artist/Craft studio</w:t>
      </w:r>
    </w:p>
    <w:p w14:paraId="796CB9D3" w14:textId="67EE4518" w:rsidR="009F00BD" w:rsidRPr="00BC574F" w:rsidRDefault="00D3476C" w:rsidP="00D86AF4">
      <w:pPr>
        <w:pStyle w:val="ListParagraph"/>
        <w:numPr>
          <w:ilvl w:val="0"/>
          <w:numId w:val="7"/>
        </w:numPr>
      </w:pPr>
      <w:r w:rsidRPr="00BC574F">
        <w:t>Child care facility, large home based</w:t>
      </w:r>
    </w:p>
    <w:p w14:paraId="2842A26E" w14:textId="30187038" w:rsidR="002D3840" w:rsidRPr="002D3840" w:rsidRDefault="002D3840" w:rsidP="002D3840">
      <w:pPr>
        <w:ind w:left="360"/>
        <w:rPr>
          <w:color w:val="C00000"/>
          <w:u w:val="single"/>
        </w:rPr>
      </w:pPr>
      <w:r w:rsidRPr="002D3840">
        <w:rPr>
          <w:color w:val="C00000"/>
        </w:rPr>
        <w:t xml:space="preserve"> </w:t>
      </w:r>
      <w:r>
        <w:rPr>
          <w:color w:val="C00000"/>
        </w:rPr>
        <w:t xml:space="preserve">c)  </w:t>
      </w:r>
      <w:r w:rsidRPr="002D3840">
        <w:rPr>
          <w:color w:val="C00000"/>
        </w:rPr>
        <w:t xml:space="preserve"> Elder care facility</w:t>
      </w:r>
    </w:p>
    <w:p w14:paraId="02B5FFC0" w14:textId="6D6D5CE5" w:rsidR="00963FEF" w:rsidRDefault="002D3840" w:rsidP="002D3840">
      <w:r>
        <w:t xml:space="preserve">       d)  </w:t>
      </w:r>
      <w:r w:rsidR="005D516A">
        <w:t>Museum</w:t>
      </w:r>
    </w:p>
    <w:p w14:paraId="191E1C7A" w14:textId="590A2E9E" w:rsidR="00112DF1" w:rsidRDefault="002D3840" w:rsidP="003E6006">
      <w:pPr>
        <w:ind w:left="360"/>
      </w:pPr>
      <w:r>
        <w:t>e</w:t>
      </w:r>
      <w:r w:rsidR="003E6006">
        <w:t xml:space="preserve">)   </w:t>
      </w:r>
      <w:r w:rsidR="001F176D">
        <w:t>Park or open space</w:t>
      </w:r>
    </w:p>
    <w:p w14:paraId="01062E88" w14:textId="19C6E307" w:rsidR="003E6006" w:rsidRPr="00007783" w:rsidRDefault="002D3840" w:rsidP="003E6006">
      <w:pPr>
        <w:ind w:left="360"/>
      </w:pPr>
      <w:r>
        <w:t>f</w:t>
      </w:r>
      <w:r w:rsidR="003E6006" w:rsidRPr="00007783">
        <w:t>)   Residential Planned Unit Development (see section 5.12)</w:t>
      </w:r>
    </w:p>
    <w:p w14:paraId="4DF563F3" w14:textId="7E005297" w:rsidR="00225BC6" w:rsidRDefault="00225BC6" w:rsidP="00225BC6">
      <w:pPr>
        <w:ind w:left="360"/>
        <w:rPr>
          <w:color w:val="C00000"/>
          <w:u w:val="single"/>
        </w:rPr>
      </w:pPr>
    </w:p>
    <w:p w14:paraId="17DC0903" w14:textId="77777777" w:rsidR="00527FDE" w:rsidRDefault="00527FDE" w:rsidP="00225BC6">
      <w:pPr>
        <w:rPr>
          <w:b/>
          <w:bCs/>
        </w:rPr>
      </w:pPr>
    </w:p>
    <w:p w14:paraId="232224B0" w14:textId="37C4E6EE" w:rsidR="00E15DC0" w:rsidRPr="00225BC6" w:rsidRDefault="00F90E1A" w:rsidP="00225BC6">
      <w:pPr>
        <w:rPr>
          <w:color w:val="C00000"/>
          <w:u w:val="single"/>
        </w:rPr>
      </w:pPr>
      <w:r w:rsidRPr="009E753F">
        <w:rPr>
          <w:b/>
          <w:bCs/>
        </w:rPr>
        <w:t xml:space="preserve">3.12.4  </w:t>
      </w:r>
      <w:r w:rsidR="00E15DC0">
        <w:rPr>
          <w:b/>
          <w:bCs/>
        </w:rPr>
        <w:t xml:space="preserve">Residential density </w:t>
      </w:r>
    </w:p>
    <w:p w14:paraId="1AF15F22" w14:textId="403131DA" w:rsidR="00E15DC0" w:rsidRPr="003E6006" w:rsidRDefault="00E15DC0" w:rsidP="00470C34">
      <w:pPr>
        <w:pStyle w:val="ListParagraph"/>
      </w:pPr>
      <w:r w:rsidRPr="00A27A3A">
        <w:t xml:space="preserve">Maximum </w:t>
      </w:r>
      <w:ins w:id="1" w:author="Virginia Clarke" w:date="2024-04-04T18:43:00Z">
        <w:r w:rsidR="00D5379C">
          <w:t xml:space="preserve">Base </w:t>
        </w:r>
      </w:ins>
      <w:r w:rsidRPr="00A27A3A">
        <w:t xml:space="preserve">Residential Density -  1 dwelling unit for every </w:t>
      </w:r>
      <w:r w:rsidR="003E6006">
        <w:t xml:space="preserve">8,712 </w:t>
      </w:r>
      <w:r w:rsidRPr="00A27A3A">
        <w:t xml:space="preserve">square feet of </w:t>
      </w:r>
      <w:r w:rsidRPr="003E6006">
        <w:t xml:space="preserve">land </w:t>
      </w:r>
      <w:r w:rsidR="00F00B4C" w:rsidRPr="003E6006">
        <w:t>(</w:t>
      </w:r>
      <w:r w:rsidR="00F44592" w:rsidRPr="003E6006">
        <w:t xml:space="preserve"> 5 U/A  -</w:t>
      </w:r>
      <w:r w:rsidR="00F00B4C" w:rsidRPr="003E6006">
        <w:t>see section 6. 1</w:t>
      </w:r>
      <w:r w:rsidR="001E0B8F" w:rsidRPr="003E6006">
        <w:t>4</w:t>
      </w:r>
      <w:r w:rsidR="00F00B4C" w:rsidRPr="003E6006">
        <w:t>)</w:t>
      </w:r>
    </w:p>
    <w:p w14:paraId="706546EC" w14:textId="77777777" w:rsidR="00E15DC0" w:rsidRPr="00F00B4C" w:rsidRDefault="00E15DC0" w:rsidP="009E753F">
      <w:pPr>
        <w:rPr>
          <w:b/>
          <w:bCs/>
          <w:color w:val="C00000"/>
        </w:rPr>
      </w:pPr>
    </w:p>
    <w:p w14:paraId="411E6FD8" w14:textId="6F5275AE" w:rsidR="003B0835" w:rsidRPr="00527FDE" w:rsidRDefault="003B0835" w:rsidP="003B0835">
      <w:pPr>
        <w:rPr>
          <w:b/>
          <w:bCs/>
        </w:rPr>
      </w:pPr>
      <w:r>
        <w:rPr>
          <w:b/>
          <w:bCs/>
        </w:rPr>
        <w:t xml:space="preserve">   </w:t>
      </w:r>
      <w:r w:rsidR="00E15DC0">
        <w:rPr>
          <w:b/>
          <w:bCs/>
        </w:rPr>
        <w:t xml:space="preserve">3.12.5  </w:t>
      </w:r>
      <w:r w:rsidR="00E46DCD" w:rsidRPr="009E753F">
        <w:rPr>
          <w:b/>
          <w:bCs/>
        </w:rPr>
        <w:t>Dimensional requirements:</w:t>
      </w:r>
    </w:p>
    <w:p w14:paraId="6D377475" w14:textId="6DE8E814" w:rsidR="003B0835" w:rsidRDefault="003B0835" w:rsidP="003B0835">
      <w:pPr>
        <w:ind w:left="540"/>
      </w:pPr>
      <w:r>
        <w:t xml:space="preserve">a)  </w:t>
      </w:r>
      <w:r w:rsidR="00E46DCD">
        <w:t xml:space="preserve">Minimum lot size: </w:t>
      </w:r>
      <w:r w:rsidR="003E6006">
        <w:t xml:space="preserve">  8,712 square feet </w:t>
      </w:r>
      <w:r w:rsidR="00E93645">
        <w:t>(1/5 or .2A)</w:t>
      </w:r>
    </w:p>
    <w:p w14:paraId="31B243DB" w14:textId="77777777" w:rsidR="003E6006" w:rsidRDefault="003B0835" w:rsidP="003E6006">
      <w:pPr>
        <w:ind w:left="540"/>
      </w:pPr>
      <w:r>
        <w:t xml:space="preserve">b) </w:t>
      </w:r>
      <w:r w:rsidR="00EC20F1">
        <w:t xml:space="preserve"> </w:t>
      </w:r>
      <w:r w:rsidR="003E6006">
        <w:t xml:space="preserve">Lot shape:  </w:t>
      </w:r>
      <w:r w:rsidR="00EC20F1">
        <w:t>Each lot</w:t>
      </w:r>
      <w:r w:rsidR="00326ABD">
        <w:t xml:space="preserve"> must contain a point from which a circle with a radius of 25 feet can be </w:t>
      </w:r>
    </w:p>
    <w:p w14:paraId="0BF8F3D1" w14:textId="2F30045D" w:rsidR="003B0835" w:rsidRDefault="003E6006" w:rsidP="003E6006">
      <w:pPr>
        <w:ind w:left="540"/>
      </w:pPr>
      <w:r>
        <w:t xml:space="preserve">      </w:t>
      </w:r>
      <w:r w:rsidR="00326ABD">
        <w:t>inscribed</w:t>
      </w:r>
      <w:r>
        <w:t xml:space="preserve"> </w:t>
      </w:r>
      <w:r w:rsidR="00326ABD">
        <w:t>within the boundary of the lot</w:t>
      </w:r>
      <w:r w:rsidR="00EC20F1">
        <w:t xml:space="preserve">:  </w:t>
      </w:r>
    </w:p>
    <w:p w14:paraId="0DDEB0C7" w14:textId="77777777" w:rsidR="003B0835" w:rsidRDefault="003B0835" w:rsidP="003B0835">
      <w:pPr>
        <w:ind w:left="540"/>
      </w:pPr>
      <w:r>
        <w:t xml:space="preserve"> c)  </w:t>
      </w:r>
      <w:r w:rsidR="0080402C">
        <w:t xml:space="preserve">Minimum lot frontage:  </w:t>
      </w:r>
      <w:r w:rsidR="008858DA">
        <w:t>No lot having frontage on a public or private road shall have less than</w:t>
      </w:r>
    </w:p>
    <w:p w14:paraId="0B18B5CE" w14:textId="4AC94502" w:rsidR="003B0835" w:rsidRDefault="003B0835" w:rsidP="003B0835">
      <w:pPr>
        <w:ind w:left="540"/>
      </w:pPr>
      <w:r>
        <w:t xml:space="preserve">     </w:t>
      </w:r>
      <w:r w:rsidR="008858DA">
        <w:t xml:space="preserve"> </w:t>
      </w:r>
      <w:r w:rsidR="00B87226">
        <w:rPr>
          <w:color w:val="C00000"/>
        </w:rPr>
        <w:t>55</w:t>
      </w:r>
      <w:r w:rsidR="003E6006">
        <w:rPr>
          <w:color w:val="C00000"/>
        </w:rPr>
        <w:t xml:space="preserve"> </w:t>
      </w:r>
      <w:r w:rsidR="008858DA">
        <w:t xml:space="preserve"> feet of continuous uninterrupted length of said frontage or the lot must have access to a </w:t>
      </w:r>
    </w:p>
    <w:p w14:paraId="440C7B3C" w14:textId="77777777" w:rsidR="003B0835" w:rsidRDefault="003B0835" w:rsidP="003B0835">
      <w:pPr>
        <w:ind w:left="540"/>
      </w:pPr>
      <w:r>
        <w:t xml:space="preserve">      </w:t>
      </w:r>
      <w:r w:rsidR="008858DA">
        <w:t>public or private road with approval by the DRB pursuant to Section 4.2 and 4.3</w:t>
      </w:r>
    </w:p>
    <w:p w14:paraId="69795AD5" w14:textId="650B94F6" w:rsidR="003B0835" w:rsidRPr="003E6006" w:rsidRDefault="003B0835" w:rsidP="003B0835">
      <w:pPr>
        <w:ind w:left="540"/>
      </w:pPr>
      <w:r>
        <w:t xml:space="preserve">  d)   </w:t>
      </w:r>
      <w:r w:rsidR="008858DA">
        <w:t>Maximum lot coverage</w:t>
      </w:r>
      <w:r w:rsidR="008858DA" w:rsidRPr="003A3CAD">
        <w:rPr>
          <w:color w:val="C00000"/>
        </w:rPr>
        <w:t>:   50</w:t>
      </w:r>
      <w:r w:rsidR="003E6006">
        <w:rPr>
          <w:color w:val="C00000"/>
        </w:rPr>
        <w:t xml:space="preserve"> </w:t>
      </w:r>
      <w:r w:rsidR="003E6006">
        <w:t>%</w:t>
      </w:r>
    </w:p>
    <w:p w14:paraId="04E7A8AE" w14:textId="77777777" w:rsidR="003B0835" w:rsidRDefault="003B0835" w:rsidP="003B0835">
      <w:pPr>
        <w:ind w:left="540"/>
      </w:pPr>
      <w:r>
        <w:rPr>
          <w:color w:val="C00000"/>
        </w:rPr>
        <w:t xml:space="preserve">  </w:t>
      </w:r>
      <w:r>
        <w:t xml:space="preserve">e)  </w:t>
      </w:r>
      <w:r w:rsidR="008858DA">
        <w:t xml:space="preserve"> The height of any structure shall not exceed 35 feet, except as provided in Section 4.11</w:t>
      </w:r>
    </w:p>
    <w:p w14:paraId="727F1C18" w14:textId="74E7AC73" w:rsidR="008D1E6A" w:rsidRPr="003217DC" w:rsidRDefault="003B0835" w:rsidP="003B0835">
      <w:pPr>
        <w:ind w:left="540"/>
      </w:pPr>
      <w:r>
        <w:t xml:space="preserve">  </w:t>
      </w:r>
      <w:r>
        <w:rPr>
          <w:bCs/>
        </w:rPr>
        <w:t xml:space="preserve">f)  </w:t>
      </w:r>
      <w:moveFromRangeStart w:id="2" w:author="Virginia Clarke" w:date="2023-03-11T19:08:00Z" w:name="move129454122"/>
      <w:moveFromRangeEnd w:id="2"/>
      <w:r w:rsidR="004A3446" w:rsidRPr="003217DC">
        <w:rPr>
          <w:bCs/>
        </w:rPr>
        <w:t>Front</w:t>
      </w:r>
      <w:r w:rsidR="001E0A49" w:rsidRPr="003217DC">
        <w:rPr>
          <w:bCs/>
        </w:rPr>
        <w:t xml:space="preserve"> yard setback</w:t>
      </w:r>
      <w:r w:rsidR="004A3446" w:rsidRPr="003217DC">
        <w:rPr>
          <w:bCs/>
        </w:rPr>
        <w:t xml:space="preserve">: </w:t>
      </w:r>
    </w:p>
    <w:p w14:paraId="6F3F13F9" w14:textId="70A7F7C4" w:rsidR="004E1360" w:rsidRPr="003B0835" w:rsidRDefault="008D1E6A" w:rsidP="003B0835">
      <w:pPr>
        <w:pStyle w:val="ListParagraph"/>
      </w:pPr>
      <w:r>
        <w:rPr>
          <w:bCs/>
        </w:rPr>
        <w:t xml:space="preserve">         </w:t>
      </w:r>
      <w:proofErr w:type="spellStart"/>
      <w:r w:rsidR="003B0835">
        <w:rPr>
          <w:bCs/>
        </w:rPr>
        <w:t>i</w:t>
      </w:r>
      <w:proofErr w:type="spellEnd"/>
      <w:r w:rsidR="003B0835">
        <w:rPr>
          <w:bCs/>
        </w:rPr>
        <w:t xml:space="preserve">.  </w:t>
      </w:r>
      <w:r w:rsidR="004B7409">
        <w:rPr>
          <w:bCs/>
        </w:rPr>
        <w:t xml:space="preserve">  P</w:t>
      </w:r>
      <w:r w:rsidR="00C6196D" w:rsidRPr="008D1E6A">
        <w:rPr>
          <w:bCs/>
        </w:rPr>
        <w:t>rincipal</w:t>
      </w:r>
      <w:r w:rsidR="004A3446" w:rsidRPr="008D1E6A">
        <w:rPr>
          <w:bCs/>
        </w:rPr>
        <w:t xml:space="preserve"> </w:t>
      </w:r>
      <w:r w:rsidR="004B7409">
        <w:rPr>
          <w:bCs/>
        </w:rPr>
        <w:t xml:space="preserve">habitable </w:t>
      </w:r>
      <w:r w:rsidR="00C6196D" w:rsidRPr="008D1E6A">
        <w:rPr>
          <w:bCs/>
        </w:rPr>
        <w:t xml:space="preserve">structure  </w:t>
      </w:r>
      <w:r w:rsidR="0082141D" w:rsidRPr="008D1E6A">
        <w:rPr>
          <w:bCs/>
        </w:rPr>
        <w:t xml:space="preserve">-- </w:t>
      </w:r>
      <w:r w:rsidR="003217DC">
        <w:rPr>
          <w:bCs/>
        </w:rPr>
        <w:t>m</w:t>
      </w:r>
      <w:r w:rsidR="004E1360">
        <w:rPr>
          <w:bCs/>
        </w:rPr>
        <w:t xml:space="preserve">inimum = </w:t>
      </w:r>
      <w:r w:rsidR="00350ECE">
        <w:rPr>
          <w:bCs/>
        </w:rPr>
        <w:t>1</w:t>
      </w:r>
      <w:r w:rsidR="00B87226" w:rsidRPr="00901617">
        <w:rPr>
          <w:bCs/>
        </w:rPr>
        <w:t>0</w:t>
      </w:r>
      <w:r w:rsidR="000440CA">
        <w:rPr>
          <w:bCs/>
        </w:rPr>
        <w:t xml:space="preserve"> feet</w:t>
      </w:r>
    </w:p>
    <w:p w14:paraId="059070CC" w14:textId="24018D43" w:rsidR="004E1360" w:rsidRPr="009F1A83" w:rsidRDefault="00C6196D" w:rsidP="00E46DCD">
      <w:pPr>
        <w:rPr>
          <w:bCs/>
          <w:color w:val="C00000"/>
        </w:rPr>
      </w:pPr>
      <w:r>
        <w:rPr>
          <w:bCs/>
        </w:rPr>
        <w:t xml:space="preserve">                        </w:t>
      </w:r>
      <w:r w:rsidR="003B0835">
        <w:rPr>
          <w:bCs/>
        </w:rPr>
        <w:t xml:space="preserve">ii.  </w:t>
      </w:r>
      <w:r w:rsidR="004E1360">
        <w:rPr>
          <w:bCs/>
        </w:rPr>
        <w:t xml:space="preserve"> </w:t>
      </w:r>
      <w:r w:rsidR="004B7409" w:rsidRPr="009F1A83">
        <w:rPr>
          <w:bCs/>
          <w:color w:val="C00000"/>
        </w:rPr>
        <w:t>A</w:t>
      </w:r>
      <w:r w:rsidR="004A3446" w:rsidRPr="009F1A83">
        <w:rPr>
          <w:bCs/>
          <w:color w:val="C00000"/>
        </w:rPr>
        <w:t xml:space="preserve">ccessory </w:t>
      </w:r>
      <w:r w:rsidRPr="009F1A83">
        <w:rPr>
          <w:bCs/>
          <w:color w:val="C00000"/>
        </w:rPr>
        <w:t xml:space="preserve"> </w:t>
      </w:r>
      <w:r w:rsidR="001E0A49" w:rsidRPr="009F1A83">
        <w:rPr>
          <w:bCs/>
          <w:color w:val="C00000"/>
        </w:rPr>
        <w:t>structure</w:t>
      </w:r>
      <w:r w:rsidRPr="009F1A83">
        <w:rPr>
          <w:bCs/>
          <w:color w:val="C00000"/>
        </w:rPr>
        <w:t xml:space="preserve"> </w:t>
      </w:r>
      <w:r w:rsidR="00D75CC3" w:rsidRPr="009F1A83">
        <w:rPr>
          <w:bCs/>
          <w:color w:val="C00000"/>
        </w:rPr>
        <w:t xml:space="preserve">or </w:t>
      </w:r>
      <w:r w:rsidR="004B7409" w:rsidRPr="009F1A83">
        <w:rPr>
          <w:bCs/>
          <w:color w:val="C00000"/>
        </w:rPr>
        <w:t xml:space="preserve">accessory </w:t>
      </w:r>
      <w:r w:rsidR="00D75CC3" w:rsidRPr="009F1A83">
        <w:rPr>
          <w:bCs/>
          <w:color w:val="C00000"/>
        </w:rPr>
        <w:t>dwelling</w:t>
      </w:r>
      <w:r w:rsidR="0082141D" w:rsidRPr="009F1A83">
        <w:rPr>
          <w:bCs/>
          <w:color w:val="C00000"/>
        </w:rPr>
        <w:t xml:space="preserve">  --  </w:t>
      </w:r>
      <w:r w:rsidRPr="009F1A83">
        <w:rPr>
          <w:bCs/>
          <w:color w:val="C00000"/>
        </w:rPr>
        <w:t xml:space="preserve"> minimum of 10’ behind front of principal</w:t>
      </w:r>
    </w:p>
    <w:p w14:paraId="2B1C0765" w14:textId="77777777" w:rsidR="00527FDE" w:rsidRDefault="004E1360" w:rsidP="00527FDE">
      <w:pPr>
        <w:rPr>
          <w:bCs/>
          <w:color w:val="C00000"/>
        </w:rPr>
      </w:pPr>
      <w:r w:rsidRPr="009F1A83">
        <w:rPr>
          <w:bCs/>
          <w:color w:val="C00000"/>
        </w:rPr>
        <w:t xml:space="preserve">                                                                        </w:t>
      </w:r>
      <w:r w:rsidR="00C6196D" w:rsidRPr="009F1A83">
        <w:rPr>
          <w:bCs/>
          <w:color w:val="C00000"/>
        </w:rPr>
        <w:t xml:space="preserve"> </w:t>
      </w:r>
      <w:r w:rsidR="003B0835" w:rsidRPr="009F1A83">
        <w:rPr>
          <w:bCs/>
          <w:color w:val="C00000"/>
        </w:rPr>
        <w:t>s</w:t>
      </w:r>
      <w:r w:rsidR="00C6196D" w:rsidRPr="009F1A83">
        <w:rPr>
          <w:bCs/>
          <w:color w:val="C00000"/>
        </w:rPr>
        <w:t>tructure</w:t>
      </w:r>
    </w:p>
    <w:p w14:paraId="5FAB4BD1" w14:textId="2C3AB090" w:rsidR="008D1E6A" w:rsidRPr="00527FDE" w:rsidRDefault="00527FDE" w:rsidP="00527FDE">
      <w:pPr>
        <w:rPr>
          <w:bCs/>
          <w:color w:val="C00000"/>
        </w:rPr>
      </w:pPr>
      <w:r>
        <w:rPr>
          <w:bCs/>
          <w:color w:val="C00000"/>
        </w:rPr>
        <w:t xml:space="preserve">             </w:t>
      </w:r>
      <w:r>
        <w:rPr>
          <w:bCs/>
        </w:rPr>
        <w:t xml:space="preserve"> g</w:t>
      </w:r>
      <w:r w:rsidR="00470C34">
        <w:rPr>
          <w:bCs/>
        </w:rPr>
        <w:t xml:space="preserve">)  </w:t>
      </w:r>
      <w:r w:rsidR="008D1E6A" w:rsidRPr="00470C34">
        <w:rPr>
          <w:bCs/>
        </w:rPr>
        <w:t>Side yard setback:</w:t>
      </w:r>
    </w:p>
    <w:p w14:paraId="7755D9DC" w14:textId="00D4252C" w:rsidR="008D1E6A" w:rsidRDefault="008D1E6A" w:rsidP="008D1E6A">
      <w:pPr>
        <w:rPr>
          <w:bCs/>
        </w:rPr>
      </w:pPr>
      <w:r>
        <w:rPr>
          <w:bCs/>
        </w:rPr>
        <w:t xml:space="preserve">                       </w:t>
      </w:r>
      <w:r w:rsidR="003B0835">
        <w:rPr>
          <w:bCs/>
        </w:rPr>
        <w:t xml:space="preserve">    </w:t>
      </w:r>
      <w:proofErr w:type="spellStart"/>
      <w:r w:rsidR="003B0835">
        <w:rPr>
          <w:bCs/>
        </w:rPr>
        <w:t>i</w:t>
      </w:r>
      <w:proofErr w:type="spellEnd"/>
      <w:r w:rsidR="003B0835">
        <w:rPr>
          <w:bCs/>
        </w:rPr>
        <w:t xml:space="preserve">.  </w:t>
      </w:r>
      <w:r w:rsidR="004B7409">
        <w:rPr>
          <w:bCs/>
        </w:rPr>
        <w:t xml:space="preserve">  </w:t>
      </w:r>
      <w:r>
        <w:rPr>
          <w:bCs/>
        </w:rPr>
        <w:t xml:space="preserve">Principal </w:t>
      </w:r>
      <w:r w:rsidR="004B7409">
        <w:rPr>
          <w:bCs/>
        </w:rPr>
        <w:t xml:space="preserve">habitable structure </w:t>
      </w:r>
      <w:r w:rsidR="00901617">
        <w:rPr>
          <w:bCs/>
        </w:rPr>
        <w:t xml:space="preserve">or accessory dwelling </w:t>
      </w:r>
      <w:r>
        <w:rPr>
          <w:bCs/>
        </w:rPr>
        <w:t xml:space="preserve">= </w:t>
      </w:r>
      <w:r w:rsidR="00993C9D">
        <w:rPr>
          <w:bCs/>
        </w:rPr>
        <w:t xml:space="preserve">minimum </w:t>
      </w:r>
      <w:r>
        <w:rPr>
          <w:bCs/>
        </w:rPr>
        <w:t>10 feet</w:t>
      </w:r>
    </w:p>
    <w:p w14:paraId="041D9339" w14:textId="45C78265" w:rsidR="008D1E6A" w:rsidRDefault="008D1E6A" w:rsidP="008D1E6A">
      <w:pPr>
        <w:rPr>
          <w:bCs/>
        </w:rPr>
      </w:pPr>
      <w:r>
        <w:rPr>
          <w:bCs/>
        </w:rPr>
        <w:t xml:space="preserve">                      </w:t>
      </w:r>
      <w:r w:rsidR="003B0835">
        <w:rPr>
          <w:bCs/>
        </w:rPr>
        <w:t xml:space="preserve">     ii.  </w:t>
      </w:r>
      <w:r>
        <w:rPr>
          <w:bCs/>
        </w:rPr>
        <w:t xml:space="preserve"> Accessory </w:t>
      </w:r>
      <w:r w:rsidR="00901617">
        <w:rPr>
          <w:bCs/>
        </w:rPr>
        <w:t>non-habitable</w:t>
      </w:r>
      <w:r w:rsidR="00996999">
        <w:rPr>
          <w:bCs/>
        </w:rPr>
        <w:t xml:space="preserve"> structure</w:t>
      </w:r>
      <w:r>
        <w:rPr>
          <w:bCs/>
        </w:rPr>
        <w:t xml:space="preserve"> = </w:t>
      </w:r>
      <w:r w:rsidR="00993C9D">
        <w:rPr>
          <w:bCs/>
        </w:rPr>
        <w:t xml:space="preserve">minimum </w:t>
      </w:r>
      <w:r>
        <w:rPr>
          <w:bCs/>
        </w:rPr>
        <w:t>5 feet</w:t>
      </w:r>
    </w:p>
    <w:p w14:paraId="27FE2A50" w14:textId="77777777" w:rsidR="008D1E6A" w:rsidRPr="008D1E6A" w:rsidRDefault="008D1E6A" w:rsidP="008D1E6A">
      <w:pPr>
        <w:rPr>
          <w:bCs/>
        </w:rPr>
      </w:pPr>
    </w:p>
    <w:p w14:paraId="60AD8E56" w14:textId="60699B64" w:rsidR="00C6196D" w:rsidRPr="00527FDE" w:rsidRDefault="00527FDE" w:rsidP="00527FDE">
      <w:pPr>
        <w:rPr>
          <w:bCs/>
        </w:rPr>
      </w:pPr>
      <w:r>
        <w:rPr>
          <w:bCs/>
        </w:rPr>
        <w:t xml:space="preserve">            </w:t>
      </w:r>
      <w:r w:rsidR="00470C34" w:rsidRPr="00527FDE">
        <w:rPr>
          <w:bCs/>
        </w:rPr>
        <w:t xml:space="preserve">  </w:t>
      </w:r>
      <w:r w:rsidRPr="00527FDE">
        <w:rPr>
          <w:bCs/>
        </w:rPr>
        <w:t>h</w:t>
      </w:r>
      <w:r w:rsidR="00470C34" w:rsidRPr="00527FDE">
        <w:rPr>
          <w:bCs/>
        </w:rPr>
        <w:t xml:space="preserve">)  </w:t>
      </w:r>
      <w:r w:rsidR="003B0835" w:rsidRPr="00527FDE">
        <w:rPr>
          <w:bCs/>
        </w:rPr>
        <w:t xml:space="preserve"> </w:t>
      </w:r>
      <w:r w:rsidR="00C6196D" w:rsidRPr="00527FDE">
        <w:rPr>
          <w:bCs/>
        </w:rPr>
        <w:t>Rear</w:t>
      </w:r>
      <w:r w:rsidR="003217DC" w:rsidRPr="00527FDE">
        <w:rPr>
          <w:bCs/>
        </w:rPr>
        <w:t xml:space="preserve"> yard setback</w:t>
      </w:r>
      <w:r w:rsidR="00C6196D" w:rsidRPr="00527FDE">
        <w:rPr>
          <w:bCs/>
        </w:rPr>
        <w:t xml:space="preserve">: </w:t>
      </w:r>
    </w:p>
    <w:p w14:paraId="50C830CF" w14:textId="7C744069" w:rsidR="004A3446" w:rsidRPr="00996999" w:rsidRDefault="00993C9D" w:rsidP="00996999">
      <w:pPr>
        <w:pStyle w:val="ListParagraph"/>
        <w:rPr>
          <w:bCs/>
        </w:rPr>
      </w:pPr>
      <w:r>
        <w:rPr>
          <w:bCs/>
        </w:rPr>
        <w:t xml:space="preserve">        </w:t>
      </w:r>
      <w:r w:rsidR="003B0835">
        <w:rPr>
          <w:bCs/>
        </w:rPr>
        <w:t xml:space="preserve">    </w:t>
      </w:r>
      <w:proofErr w:type="spellStart"/>
      <w:r w:rsidR="003B0835">
        <w:rPr>
          <w:bCs/>
        </w:rPr>
        <w:t>i</w:t>
      </w:r>
      <w:proofErr w:type="spellEnd"/>
      <w:r w:rsidR="003B0835">
        <w:rPr>
          <w:bCs/>
        </w:rPr>
        <w:t xml:space="preserve">.  </w:t>
      </w:r>
      <w:r>
        <w:rPr>
          <w:bCs/>
        </w:rPr>
        <w:t xml:space="preserve"> </w:t>
      </w:r>
      <w:r w:rsidR="004B7409">
        <w:rPr>
          <w:bCs/>
        </w:rPr>
        <w:t xml:space="preserve"> </w:t>
      </w:r>
      <w:r>
        <w:rPr>
          <w:bCs/>
        </w:rPr>
        <w:t xml:space="preserve">Principal </w:t>
      </w:r>
      <w:r w:rsidR="004B7409">
        <w:rPr>
          <w:bCs/>
        </w:rPr>
        <w:t xml:space="preserve">habitable structure </w:t>
      </w:r>
      <w:r w:rsidR="00901617">
        <w:rPr>
          <w:bCs/>
        </w:rPr>
        <w:t>or accessory dwelling</w:t>
      </w:r>
      <w:r w:rsidRPr="00996999">
        <w:rPr>
          <w:bCs/>
        </w:rPr>
        <w:t xml:space="preserve"> </w:t>
      </w:r>
      <w:r w:rsidR="00996999" w:rsidRPr="00996999">
        <w:rPr>
          <w:bCs/>
        </w:rPr>
        <w:t xml:space="preserve"> - </w:t>
      </w:r>
      <w:r w:rsidR="00C6196D" w:rsidRPr="00996999">
        <w:rPr>
          <w:bCs/>
        </w:rPr>
        <w:t>minimum = 1</w:t>
      </w:r>
      <w:r w:rsidR="00901617" w:rsidRPr="00996999">
        <w:rPr>
          <w:bCs/>
        </w:rPr>
        <w:t>0</w:t>
      </w:r>
      <w:r w:rsidRPr="00996999">
        <w:rPr>
          <w:bCs/>
        </w:rPr>
        <w:t xml:space="preserve"> feet</w:t>
      </w:r>
    </w:p>
    <w:p w14:paraId="31A19772" w14:textId="2BB539B4" w:rsidR="00993C9D" w:rsidRDefault="002A1D43" w:rsidP="00E46DCD">
      <w:pPr>
        <w:rPr>
          <w:bCs/>
        </w:rPr>
      </w:pPr>
      <w:r>
        <w:rPr>
          <w:bCs/>
        </w:rPr>
        <w:t xml:space="preserve">                     </w:t>
      </w:r>
      <w:r w:rsidR="003B0835">
        <w:rPr>
          <w:bCs/>
        </w:rPr>
        <w:t xml:space="preserve">   </w:t>
      </w:r>
      <w:r>
        <w:rPr>
          <w:bCs/>
        </w:rPr>
        <w:t xml:space="preserve">  </w:t>
      </w:r>
      <w:r w:rsidR="003B0835">
        <w:rPr>
          <w:bCs/>
        </w:rPr>
        <w:t xml:space="preserve">ii. </w:t>
      </w:r>
      <w:r w:rsidR="004B7409">
        <w:rPr>
          <w:bCs/>
        </w:rPr>
        <w:t xml:space="preserve"> </w:t>
      </w:r>
      <w:r w:rsidR="00996999">
        <w:rPr>
          <w:bCs/>
        </w:rPr>
        <w:t xml:space="preserve"> </w:t>
      </w:r>
      <w:r w:rsidR="003B0835">
        <w:rPr>
          <w:bCs/>
        </w:rPr>
        <w:t xml:space="preserve"> </w:t>
      </w:r>
      <w:r w:rsidR="00993C9D">
        <w:rPr>
          <w:bCs/>
        </w:rPr>
        <w:t xml:space="preserve">Accessory </w:t>
      </w:r>
      <w:r w:rsidR="00996999">
        <w:rPr>
          <w:bCs/>
        </w:rPr>
        <w:t xml:space="preserve">non-habitable </w:t>
      </w:r>
      <w:r w:rsidR="00993C9D">
        <w:rPr>
          <w:bCs/>
        </w:rPr>
        <w:t>structure</w:t>
      </w:r>
      <w:r w:rsidR="00901617">
        <w:rPr>
          <w:bCs/>
        </w:rPr>
        <w:t xml:space="preserve"> </w:t>
      </w:r>
      <w:r w:rsidR="00996999">
        <w:rPr>
          <w:bCs/>
        </w:rPr>
        <w:t>-</w:t>
      </w:r>
      <w:r w:rsidR="00901617">
        <w:rPr>
          <w:bCs/>
        </w:rPr>
        <w:t xml:space="preserve"> </w:t>
      </w:r>
      <w:r w:rsidR="00993C9D">
        <w:rPr>
          <w:bCs/>
        </w:rPr>
        <w:t xml:space="preserve"> minimum = 5 feet</w:t>
      </w:r>
      <w:r w:rsidR="004B7409" w:rsidRPr="004B7409">
        <w:rPr>
          <w:bCs/>
        </w:rPr>
        <w:t xml:space="preserve"> </w:t>
      </w:r>
    </w:p>
    <w:p w14:paraId="0423A6A2" w14:textId="77777777" w:rsidR="00996999" w:rsidRDefault="00996999" w:rsidP="00E46DCD">
      <w:pPr>
        <w:rPr>
          <w:b/>
        </w:rPr>
      </w:pPr>
    </w:p>
    <w:p w14:paraId="602CB051" w14:textId="77777777" w:rsidR="00996999" w:rsidRDefault="00996999" w:rsidP="00E46DCD">
      <w:pPr>
        <w:rPr>
          <w:b/>
        </w:rPr>
      </w:pPr>
    </w:p>
    <w:p w14:paraId="12555FF3" w14:textId="66BC4840" w:rsidR="00993C9D" w:rsidRPr="00993C9D" w:rsidRDefault="00F90E1A" w:rsidP="00E46DCD">
      <w:pPr>
        <w:rPr>
          <w:b/>
          <w:rPrChange w:id="3" w:author="Virginia Clarke" w:date="2023-03-11T19:29:00Z">
            <w:rPr>
              <w:bCs/>
            </w:rPr>
          </w:rPrChange>
        </w:rPr>
      </w:pPr>
      <w:r w:rsidRPr="00DB46FD">
        <w:rPr>
          <w:b/>
        </w:rPr>
        <w:t>3.12.</w:t>
      </w:r>
      <w:r w:rsidR="00E15DC0" w:rsidRPr="00DB46FD">
        <w:rPr>
          <w:b/>
        </w:rPr>
        <w:t>6</w:t>
      </w:r>
      <w:r w:rsidRPr="00DB46FD">
        <w:rPr>
          <w:b/>
        </w:rPr>
        <w:t xml:space="preserve">   </w:t>
      </w:r>
      <w:r w:rsidR="00993C9D">
        <w:rPr>
          <w:b/>
        </w:rPr>
        <w:t>District Specific Development Standards</w:t>
      </w:r>
    </w:p>
    <w:p w14:paraId="13B197F5" w14:textId="66BBEA51" w:rsidR="00993C9D" w:rsidRPr="007E473F" w:rsidRDefault="00C6196D" w:rsidP="00993C9D">
      <w:pPr>
        <w:rPr>
          <w:ins w:id="4" w:author="Virginia Clarke" w:date="2023-03-11T19:30:00Z"/>
          <w:bCs/>
          <w:rPrChange w:id="5" w:author="Virginia Clarke" w:date="2023-03-11T18:37:00Z">
            <w:rPr>
              <w:ins w:id="6" w:author="Virginia Clarke" w:date="2023-03-11T19:30:00Z"/>
              <w:b/>
              <w:bCs/>
            </w:rPr>
          </w:rPrChange>
        </w:rPr>
      </w:pPr>
      <w:r>
        <w:rPr>
          <w:bCs/>
        </w:rPr>
        <w:t xml:space="preserve">                </w:t>
      </w:r>
    </w:p>
    <w:p w14:paraId="16782229" w14:textId="0DC43D46" w:rsidR="00350ECE" w:rsidRPr="00517293" w:rsidRDefault="00517293">
      <w:pPr>
        <w:rPr>
          <w:b/>
          <w:bCs/>
          <w:color w:val="C00000"/>
          <w:u w:val="single"/>
        </w:rPr>
      </w:pPr>
      <w:r w:rsidRPr="00517293">
        <w:rPr>
          <w:b/>
          <w:bCs/>
          <w:color w:val="C00000"/>
        </w:rPr>
        <w:t xml:space="preserve">a) </w:t>
      </w:r>
      <w:ins w:id="7" w:author="Virginia Clarke" w:date="2023-03-11T19:30:00Z">
        <w:r w:rsidR="00993C9D" w:rsidRPr="00517293">
          <w:rPr>
            <w:b/>
            <w:bCs/>
            <w:color w:val="C00000"/>
          </w:rPr>
          <w:t xml:space="preserve">Infrastructure  </w:t>
        </w:r>
      </w:ins>
      <w:r w:rsidR="0040347F">
        <w:rPr>
          <w:b/>
          <w:bCs/>
          <w:color w:val="C00000"/>
          <w:u w:val="single"/>
        </w:rPr>
        <w:t>S</w:t>
      </w:r>
      <w:r w:rsidRPr="00517293">
        <w:rPr>
          <w:b/>
          <w:bCs/>
          <w:color w:val="C00000"/>
          <w:u w:val="single"/>
        </w:rPr>
        <w:t>tandar</w:t>
      </w:r>
      <w:r w:rsidR="00814D05">
        <w:rPr>
          <w:b/>
          <w:bCs/>
          <w:color w:val="C00000"/>
          <w:u w:val="single"/>
        </w:rPr>
        <w:t>ds</w:t>
      </w:r>
    </w:p>
    <w:p w14:paraId="6C4FC44A" w14:textId="792D40BC" w:rsidR="00517293" w:rsidRPr="00640954" w:rsidRDefault="001F5479" w:rsidP="001F5479">
      <w:pPr>
        <w:ind w:left="360"/>
      </w:pPr>
      <w:r w:rsidRPr="00640954">
        <w:t xml:space="preserve">                </w:t>
      </w:r>
      <w:proofErr w:type="spellStart"/>
      <w:r w:rsidRPr="00640954">
        <w:t>i</w:t>
      </w:r>
      <w:proofErr w:type="spellEnd"/>
      <w:r w:rsidRPr="00640954">
        <w:t xml:space="preserve">.   </w:t>
      </w:r>
      <w:r w:rsidR="009D5A7D" w:rsidRPr="00640954">
        <w:t>All lots shall be served by municipal water and sewer service.</w:t>
      </w:r>
      <w:r w:rsidR="007E473F" w:rsidRPr="00640954">
        <w:t xml:space="preserve"> </w:t>
      </w:r>
    </w:p>
    <w:p w14:paraId="2B32C40E" w14:textId="77777777" w:rsidR="006368E3" w:rsidRDefault="000D561C" w:rsidP="000D561C">
      <w:pPr>
        <w:rPr>
          <w:color w:val="C00000"/>
        </w:rPr>
      </w:pPr>
      <w:r>
        <w:rPr>
          <w:b/>
          <w:bCs/>
        </w:rPr>
        <w:t xml:space="preserve">                       </w:t>
      </w:r>
      <w:r>
        <w:rPr>
          <w:b/>
          <w:bCs/>
          <w:color w:val="C00000"/>
        </w:rPr>
        <w:t xml:space="preserve">ii. </w:t>
      </w:r>
      <w:r w:rsidRPr="000D561C">
        <w:t xml:space="preserve">  </w:t>
      </w:r>
      <w:r>
        <w:rPr>
          <w:color w:val="C00000"/>
        </w:rPr>
        <w:t xml:space="preserve">Sidewalks shall be provided </w:t>
      </w:r>
      <w:r w:rsidR="006368E3">
        <w:rPr>
          <w:color w:val="C00000"/>
        </w:rPr>
        <w:t xml:space="preserve">by the developer along the street frontage </w:t>
      </w:r>
      <w:r>
        <w:rPr>
          <w:color w:val="C00000"/>
        </w:rPr>
        <w:t xml:space="preserve">whenever </w:t>
      </w:r>
      <w:r w:rsidR="00C57D85">
        <w:rPr>
          <w:color w:val="C00000"/>
        </w:rPr>
        <w:t>the lot</w:t>
      </w:r>
    </w:p>
    <w:p w14:paraId="4762029B" w14:textId="77777777" w:rsidR="00BB18FB" w:rsidRDefault="006368E3" w:rsidP="000D561C">
      <w:pPr>
        <w:rPr>
          <w:color w:val="C00000"/>
        </w:rPr>
      </w:pPr>
      <w:r>
        <w:rPr>
          <w:color w:val="C00000"/>
        </w:rPr>
        <w:t xml:space="preserve">                             </w:t>
      </w:r>
      <w:r w:rsidR="00C57D85">
        <w:rPr>
          <w:color w:val="C00000"/>
        </w:rPr>
        <w:t xml:space="preserve"> is adjacent to an existing</w:t>
      </w:r>
      <w:r>
        <w:rPr>
          <w:color w:val="C00000"/>
        </w:rPr>
        <w:t xml:space="preserve"> </w:t>
      </w:r>
      <w:r w:rsidR="00C57D85">
        <w:rPr>
          <w:color w:val="C00000"/>
        </w:rPr>
        <w:t xml:space="preserve">sidewalk, </w:t>
      </w:r>
      <w:r w:rsidR="000D561C" w:rsidRPr="000D561C">
        <w:rPr>
          <w:color w:val="C00000"/>
        </w:rPr>
        <w:t xml:space="preserve"> </w:t>
      </w:r>
      <w:r w:rsidR="009F1A83">
        <w:rPr>
          <w:color w:val="C00000"/>
        </w:rPr>
        <w:t xml:space="preserve">or </w:t>
      </w:r>
      <w:r w:rsidR="00815B69">
        <w:rPr>
          <w:color w:val="C00000"/>
        </w:rPr>
        <w:t>a</w:t>
      </w:r>
      <w:r w:rsidR="00BB18FB">
        <w:rPr>
          <w:color w:val="C00000"/>
        </w:rPr>
        <w:t>s</w:t>
      </w:r>
      <w:r>
        <w:rPr>
          <w:color w:val="C00000"/>
        </w:rPr>
        <w:t xml:space="preserve"> </w:t>
      </w:r>
      <w:r w:rsidR="009F1A83">
        <w:rPr>
          <w:color w:val="C00000"/>
        </w:rPr>
        <w:t xml:space="preserve">part of </w:t>
      </w:r>
      <w:r w:rsidR="00C57D85">
        <w:rPr>
          <w:color w:val="C00000"/>
        </w:rPr>
        <w:t xml:space="preserve">a </w:t>
      </w:r>
      <w:r w:rsidR="009F1A83">
        <w:rPr>
          <w:color w:val="C00000"/>
        </w:rPr>
        <w:t>PUD</w:t>
      </w:r>
      <w:r w:rsidR="00C57D85">
        <w:rPr>
          <w:color w:val="C00000"/>
        </w:rPr>
        <w:t>, in order to convey pedestrians</w:t>
      </w:r>
    </w:p>
    <w:p w14:paraId="2FA6787F" w14:textId="1D993180" w:rsidR="000D561C" w:rsidRPr="000D561C" w:rsidRDefault="00BB18FB" w:rsidP="000D561C">
      <w:pPr>
        <w:rPr>
          <w:ins w:id="8" w:author="Virginia Clarke" w:date="2023-03-11T19:30:00Z"/>
          <w:color w:val="C00000"/>
        </w:rPr>
      </w:pPr>
      <w:r>
        <w:rPr>
          <w:color w:val="C00000"/>
        </w:rPr>
        <w:t xml:space="preserve">                             </w:t>
      </w:r>
      <w:r w:rsidR="00C57D85">
        <w:rPr>
          <w:color w:val="C00000"/>
        </w:rPr>
        <w:t xml:space="preserve"> to</w:t>
      </w:r>
      <w:r w:rsidR="009F1A83">
        <w:rPr>
          <w:color w:val="C00000"/>
        </w:rPr>
        <w:t xml:space="preserve"> </w:t>
      </w:r>
      <w:r w:rsidR="00815B69">
        <w:rPr>
          <w:color w:val="C00000"/>
        </w:rPr>
        <w:t xml:space="preserve">an </w:t>
      </w:r>
      <w:r w:rsidR="009F1A83">
        <w:rPr>
          <w:color w:val="C00000"/>
        </w:rPr>
        <w:t xml:space="preserve">existing sidewalk,  </w:t>
      </w:r>
      <w:r w:rsidR="006368E3">
        <w:rPr>
          <w:color w:val="C00000"/>
        </w:rPr>
        <w:t xml:space="preserve"> </w:t>
      </w:r>
      <w:r w:rsidR="000D561C" w:rsidRPr="000D561C">
        <w:rPr>
          <w:color w:val="C00000"/>
        </w:rPr>
        <w:t>and/or according to the Official Map when</w:t>
      </w:r>
      <w:r w:rsidR="00C57D85">
        <w:rPr>
          <w:color w:val="C00000"/>
        </w:rPr>
        <w:t xml:space="preserve"> </w:t>
      </w:r>
      <w:r w:rsidR="000D561C" w:rsidRPr="000D561C">
        <w:rPr>
          <w:color w:val="C00000"/>
        </w:rPr>
        <w:t>available.</w:t>
      </w:r>
    </w:p>
    <w:p w14:paraId="20696659" w14:textId="77777777" w:rsidR="000D561C" w:rsidRPr="000D561C" w:rsidRDefault="000D561C" w:rsidP="000D561C">
      <w:pPr>
        <w:rPr>
          <w:ins w:id="9" w:author="Virginia Clarke" w:date="2023-03-11T19:30:00Z"/>
        </w:rPr>
      </w:pPr>
    </w:p>
    <w:p w14:paraId="3A92DFF4" w14:textId="77777777" w:rsidR="000D561C" w:rsidRPr="009D5A7D" w:rsidRDefault="000D561C" w:rsidP="001F5479">
      <w:pPr>
        <w:ind w:left="360"/>
        <w:rPr>
          <w:color w:val="C00000"/>
        </w:rPr>
      </w:pPr>
    </w:p>
    <w:p w14:paraId="70609438" w14:textId="44B779F7" w:rsidR="0020536B" w:rsidRPr="000D561C" w:rsidRDefault="00517293" w:rsidP="000D561C">
      <w:pPr>
        <w:rPr>
          <w:color w:val="C00000"/>
        </w:rPr>
      </w:pPr>
      <w:r w:rsidRPr="000D561C">
        <w:rPr>
          <w:b/>
          <w:bCs/>
          <w:color w:val="C00000"/>
        </w:rPr>
        <w:t xml:space="preserve">b) </w:t>
      </w:r>
      <w:r w:rsidR="006F7F16" w:rsidRPr="000D561C">
        <w:rPr>
          <w:b/>
          <w:bCs/>
          <w:color w:val="C00000"/>
          <w:u w:val="single"/>
        </w:rPr>
        <w:t>Site Design Standard</w:t>
      </w:r>
      <w:r w:rsidR="00E22395">
        <w:rPr>
          <w:b/>
          <w:bCs/>
          <w:color w:val="C00000"/>
          <w:u w:val="single"/>
        </w:rPr>
        <w:t>s</w:t>
      </w:r>
    </w:p>
    <w:p w14:paraId="6D33CF48" w14:textId="66CA4C59" w:rsidR="0020536B" w:rsidRDefault="0020536B" w:rsidP="0020536B">
      <w:pPr>
        <w:rPr>
          <w:color w:val="C00000"/>
        </w:rPr>
      </w:pPr>
      <w:r w:rsidRPr="0020536B">
        <w:rPr>
          <w:b/>
          <w:bCs/>
          <w:color w:val="C00000"/>
        </w:rPr>
        <w:t xml:space="preserve">                     </w:t>
      </w:r>
      <w:proofErr w:type="spellStart"/>
      <w:r w:rsidRPr="0020536B">
        <w:rPr>
          <w:b/>
          <w:bCs/>
          <w:color w:val="C00000"/>
        </w:rPr>
        <w:t>i</w:t>
      </w:r>
      <w:proofErr w:type="spellEnd"/>
      <w:r w:rsidRPr="0020536B">
        <w:rPr>
          <w:b/>
          <w:bCs/>
          <w:color w:val="C00000"/>
        </w:rPr>
        <w:t>.</w:t>
      </w:r>
      <w:r>
        <w:rPr>
          <w:b/>
          <w:bCs/>
          <w:color w:val="C00000"/>
          <w:u w:val="single"/>
        </w:rPr>
        <w:t xml:space="preserve">  </w:t>
      </w:r>
      <w:r w:rsidR="006F7F16" w:rsidRPr="006F7F16">
        <w:rPr>
          <w:color w:val="C00000"/>
        </w:rPr>
        <w:t>Parking shall be located at the side or rear of the building</w:t>
      </w:r>
      <w:r w:rsidR="00640954">
        <w:rPr>
          <w:color w:val="C00000"/>
        </w:rPr>
        <w:t>, unless in front of a garage door.</w:t>
      </w:r>
      <w:r w:rsidR="006F7F16" w:rsidRPr="006F7F16">
        <w:rPr>
          <w:color w:val="C00000"/>
        </w:rPr>
        <w:t xml:space="preserve"> </w:t>
      </w:r>
    </w:p>
    <w:p w14:paraId="4DD7340D" w14:textId="77777777" w:rsidR="008D7F0D" w:rsidRDefault="0020536B" w:rsidP="00691A21">
      <w:pPr>
        <w:rPr>
          <w:rFonts w:cstheme="minorHAnsi"/>
          <w:color w:val="C00000"/>
          <w:sz w:val="21"/>
          <w:szCs w:val="21"/>
        </w:rPr>
      </w:pPr>
      <w:r>
        <w:rPr>
          <w:color w:val="C00000"/>
        </w:rPr>
        <w:t xml:space="preserve">                     ii.  </w:t>
      </w:r>
      <w:r w:rsidR="00691A21">
        <w:rPr>
          <w:rFonts w:cstheme="minorHAnsi"/>
          <w:color w:val="C00000"/>
          <w:sz w:val="21"/>
          <w:szCs w:val="21"/>
        </w:rPr>
        <w:t xml:space="preserve">Waste containers and dumpsters shall be located behind </w:t>
      </w:r>
      <w:r w:rsidR="008D7F0D">
        <w:rPr>
          <w:rFonts w:cstheme="minorHAnsi"/>
          <w:color w:val="C00000"/>
          <w:sz w:val="21"/>
          <w:szCs w:val="21"/>
        </w:rPr>
        <w:t xml:space="preserve">or to the side of </w:t>
      </w:r>
      <w:r w:rsidR="00691A21">
        <w:rPr>
          <w:rFonts w:cstheme="minorHAnsi"/>
          <w:color w:val="C00000"/>
          <w:sz w:val="21"/>
          <w:szCs w:val="21"/>
        </w:rPr>
        <w:t xml:space="preserve">the principal or </w:t>
      </w:r>
    </w:p>
    <w:p w14:paraId="790D1E56" w14:textId="0E553083" w:rsidR="008D7F0D" w:rsidRDefault="008D7F0D" w:rsidP="008D7F0D">
      <w:pPr>
        <w:ind w:firstLine="720"/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</w:t>
      </w:r>
      <w:r w:rsidR="00691A21">
        <w:rPr>
          <w:rFonts w:cstheme="minorHAnsi"/>
          <w:color w:val="C00000"/>
          <w:sz w:val="21"/>
          <w:szCs w:val="21"/>
        </w:rPr>
        <w:t>accessory structures,</w:t>
      </w:r>
      <w:r>
        <w:rPr>
          <w:rFonts w:cstheme="minorHAnsi"/>
          <w:color w:val="C00000"/>
          <w:sz w:val="21"/>
          <w:szCs w:val="21"/>
        </w:rPr>
        <w:t xml:space="preserve">  </w:t>
      </w:r>
      <w:r w:rsidR="00691A21">
        <w:rPr>
          <w:rFonts w:cstheme="minorHAnsi"/>
          <w:color w:val="C00000"/>
          <w:sz w:val="21"/>
          <w:szCs w:val="21"/>
        </w:rPr>
        <w:t>such that they are not visible from the road. Waste containers may b</w:t>
      </w:r>
      <w:r>
        <w:rPr>
          <w:rFonts w:cstheme="minorHAnsi"/>
          <w:color w:val="C00000"/>
          <w:sz w:val="21"/>
          <w:szCs w:val="21"/>
        </w:rPr>
        <w:t>e</w:t>
      </w:r>
    </w:p>
    <w:p w14:paraId="6ABE525B" w14:textId="784F77ED" w:rsidR="002F756B" w:rsidRPr="00691A21" w:rsidRDefault="008D7F0D" w:rsidP="008D7F0D">
      <w:pPr>
        <w:ind w:firstLine="720"/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</w:t>
      </w:r>
      <w:r w:rsidR="00691A21">
        <w:rPr>
          <w:rFonts w:cstheme="minorHAnsi"/>
          <w:color w:val="C00000"/>
          <w:sz w:val="21"/>
          <w:szCs w:val="21"/>
        </w:rPr>
        <w:t xml:space="preserve"> placed by the roadside</w:t>
      </w:r>
      <w:r>
        <w:rPr>
          <w:rFonts w:cstheme="minorHAnsi"/>
          <w:color w:val="C00000"/>
          <w:sz w:val="21"/>
          <w:szCs w:val="21"/>
        </w:rPr>
        <w:t xml:space="preserve"> </w:t>
      </w:r>
      <w:r w:rsidR="00691A21">
        <w:rPr>
          <w:rFonts w:cstheme="minorHAnsi"/>
          <w:color w:val="C00000"/>
          <w:sz w:val="21"/>
          <w:szCs w:val="21"/>
        </w:rPr>
        <w:t>for the scheduled collection time.</w:t>
      </w:r>
    </w:p>
    <w:p w14:paraId="22674084" w14:textId="77777777" w:rsidR="002F756B" w:rsidRDefault="002F756B" w:rsidP="002F756B">
      <w:pPr>
        <w:rPr>
          <w:color w:val="C00000"/>
        </w:rPr>
      </w:pPr>
      <w:r>
        <w:rPr>
          <w:rFonts w:cstheme="minorHAnsi"/>
          <w:color w:val="C00000"/>
          <w:sz w:val="21"/>
          <w:szCs w:val="21"/>
        </w:rPr>
        <w:t xml:space="preserve">                     iii.  </w:t>
      </w:r>
      <w:r w:rsidR="006F7F16">
        <w:rPr>
          <w:color w:val="C00000"/>
        </w:rPr>
        <w:t xml:space="preserve">Front yards shall be vegetated.  Street </w:t>
      </w:r>
      <w:r w:rsidR="005D0D52">
        <w:rPr>
          <w:color w:val="C00000"/>
        </w:rPr>
        <w:t xml:space="preserve">and yard </w:t>
      </w:r>
      <w:r w:rsidR="006F7F16">
        <w:rPr>
          <w:color w:val="C00000"/>
        </w:rPr>
        <w:t>trees are encouraged to be incorporated</w:t>
      </w:r>
    </w:p>
    <w:p w14:paraId="4F234503" w14:textId="105DDD3E" w:rsidR="002F756B" w:rsidRDefault="002F756B" w:rsidP="002F756B">
      <w:pPr>
        <w:rPr>
          <w:color w:val="C00000"/>
        </w:rPr>
      </w:pPr>
      <w:r>
        <w:rPr>
          <w:color w:val="C00000"/>
        </w:rPr>
        <w:t xml:space="preserve">                         </w:t>
      </w:r>
      <w:r w:rsidR="006F7F16">
        <w:rPr>
          <w:color w:val="C00000"/>
        </w:rPr>
        <w:t xml:space="preserve"> into the design of front yard vegetation. </w:t>
      </w:r>
    </w:p>
    <w:p w14:paraId="4B41C43F" w14:textId="2AFFC318" w:rsidR="002E06D5" w:rsidRDefault="002F756B" w:rsidP="002E06D5">
      <w:pPr>
        <w:ind w:left="720"/>
        <w:rPr>
          <w:color w:val="C00000"/>
        </w:rPr>
      </w:pPr>
      <w:r>
        <w:rPr>
          <w:color w:val="C00000"/>
        </w:rPr>
        <w:t xml:space="preserve">    iv.  </w:t>
      </w:r>
      <w:r w:rsidR="008913D0">
        <w:rPr>
          <w:color w:val="C00000"/>
        </w:rPr>
        <w:t xml:space="preserve">Residential parking:  </w:t>
      </w:r>
      <w:r w:rsidR="00BA5FAD">
        <w:rPr>
          <w:color w:val="C00000"/>
        </w:rPr>
        <w:t>one</w:t>
      </w:r>
      <w:r w:rsidR="008913D0">
        <w:rPr>
          <w:color w:val="C00000"/>
        </w:rPr>
        <w:t xml:space="preserve"> parking space per dwellin</w:t>
      </w:r>
      <w:r>
        <w:rPr>
          <w:color w:val="C00000"/>
        </w:rPr>
        <w:t>g</w:t>
      </w:r>
      <w:r w:rsidR="002E06D5">
        <w:rPr>
          <w:color w:val="C00000"/>
        </w:rPr>
        <w:t xml:space="preserve"> </w:t>
      </w:r>
      <w:r w:rsidR="00BA5FAD">
        <w:rPr>
          <w:color w:val="C00000"/>
        </w:rPr>
        <w:t xml:space="preserve">unit is required. </w:t>
      </w:r>
      <w:r w:rsidR="002E06D5">
        <w:rPr>
          <w:color w:val="C00000"/>
        </w:rPr>
        <w:t xml:space="preserve"> </w:t>
      </w:r>
    </w:p>
    <w:p w14:paraId="12E92DF7" w14:textId="668199C7" w:rsidR="008913D0" w:rsidRPr="002E06D5" w:rsidRDefault="002E06D5" w:rsidP="002E06D5">
      <w:pPr>
        <w:ind w:left="720"/>
        <w:rPr>
          <w:ins w:id="10" w:author="Virginia Clarke" w:date="2023-03-11T19:30:00Z"/>
          <w:color w:val="C00000"/>
        </w:rPr>
      </w:pPr>
      <w:r>
        <w:rPr>
          <w:color w:val="C00000"/>
        </w:rPr>
        <w:t xml:space="preserve"> </w:t>
      </w:r>
      <w:r w:rsidR="00BA5FAD">
        <w:rPr>
          <w:color w:val="C00000"/>
        </w:rPr>
        <w:t xml:space="preserve">        </w:t>
      </w:r>
      <w:r w:rsidR="008913D0">
        <w:rPr>
          <w:color w:val="C00000"/>
        </w:rPr>
        <w:t xml:space="preserve"> More spaces may be provided </w:t>
      </w:r>
      <w:r w:rsidR="00BA5FAD">
        <w:rPr>
          <w:color w:val="C00000"/>
        </w:rPr>
        <w:t xml:space="preserve">by the developer </w:t>
      </w:r>
      <w:r w:rsidR="008913D0">
        <w:rPr>
          <w:color w:val="C00000"/>
        </w:rPr>
        <w:t xml:space="preserve">if </w:t>
      </w:r>
      <w:r w:rsidR="00BA5FAD">
        <w:rPr>
          <w:color w:val="C00000"/>
        </w:rPr>
        <w:t xml:space="preserve">additional </w:t>
      </w:r>
      <w:r w:rsidR="008913D0">
        <w:rPr>
          <w:color w:val="C00000"/>
        </w:rPr>
        <w:t xml:space="preserve">need is anticipated.  </w:t>
      </w:r>
      <w:r>
        <w:rPr>
          <w:color w:val="C00000"/>
        </w:rPr>
        <w:t xml:space="preserve">   </w:t>
      </w:r>
    </w:p>
    <w:p w14:paraId="3FB8F10A" w14:textId="77777777" w:rsidR="00993C9D" w:rsidRPr="006F7F16" w:rsidRDefault="00993C9D" w:rsidP="00993C9D">
      <w:pPr>
        <w:rPr>
          <w:ins w:id="11" w:author="Virginia Clarke" w:date="2023-03-11T19:30:00Z"/>
          <w:rFonts w:ascii="Arial" w:hAnsi="Arial" w:cs="Arial"/>
          <w:strike/>
          <w:rPrChange w:id="12" w:author="Virginia Clarke" w:date="2023-03-11T18:33:00Z">
            <w:rPr>
              <w:ins w:id="13" w:author="Virginia Clarke" w:date="2023-03-11T19:30:00Z"/>
              <w:b/>
              <w:bCs/>
            </w:rPr>
          </w:rPrChange>
        </w:rPr>
      </w:pPr>
    </w:p>
    <w:p w14:paraId="75A02196" w14:textId="77777777" w:rsidR="006F7F16" w:rsidRDefault="006F7F16" w:rsidP="00993C9D">
      <w:pPr>
        <w:spacing w:after="5" w:line="251" w:lineRule="auto"/>
        <w:ind w:right="226"/>
        <w:rPr>
          <w:rFonts w:cstheme="minorHAnsi"/>
          <w:b/>
          <w:bCs/>
          <w:szCs w:val="21"/>
        </w:rPr>
      </w:pPr>
    </w:p>
    <w:p w14:paraId="6EB088A6" w14:textId="77777777" w:rsidR="006F7F16" w:rsidRDefault="006F7F16" w:rsidP="00993C9D">
      <w:pPr>
        <w:spacing w:after="5" w:line="251" w:lineRule="auto"/>
        <w:ind w:right="226"/>
        <w:rPr>
          <w:rFonts w:cstheme="minorHAnsi"/>
          <w:b/>
          <w:bCs/>
          <w:szCs w:val="21"/>
        </w:rPr>
      </w:pPr>
    </w:p>
    <w:p w14:paraId="3503E892" w14:textId="7E2A25A9" w:rsidR="00993C9D" w:rsidRPr="006F7F16" w:rsidRDefault="00517293" w:rsidP="00993C9D">
      <w:pPr>
        <w:spacing w:after="5" w:line="251" w:lineRule="auto"/>
        <w:ind w:right="226"/>
        <w:rPr>
          <w:ins w:id="14" w:author="Virginia Clarke" w:date="2023-03-11T19:30:00Z"/>
          <w:rFonts w:cstheme="minorHAnsi"/>
          <w:b/>
          <w:bCs/>
          <w:color w:val="C00000"/>
          <w:szCs w:val="21"/>
        </w:rPr>
      </w:pPr>
      <w:r>
        <w:rPr>
          <w:rFonts w:cstheme="minorHAnsi"/>
          <w:b/>
          <w:bCs/>
          <w:color w:val="C00000"/>
          <w:szCs w:val="21"/>
        </w:rPr>
        <w:lastRenderedPageBreak/>
        <w:t xml:space="preserve">c)  </w:t>
      </w:r>
      <w:ins w:id="15" w:author="Virginia Clarke" w:date="2023-03-11T19:30:00Z">
        <w:r w:rsidR="00993C9D" w:rsidRPr="006F7F16">
          <w:rPr>
            <w:rFonts w:cstheme="minorHAnsi"/>
            <w:b/>
            <w:bCs/>
            <w:color w:val="C00000"/>
            <w:szCs w:val="21"/>
            <w:rPrChange w:id="16" w:author="Virginia Clarke" w:date="2023-03-11T18:34:00Z">
              <w:rPr>
                <w:rFonts w:ascii="Arial" w:hAnsi="Arial" w:cs="Arial"/>
                <w:b/>
                <w:bCs/>
                <w:szCs w:val="21"/>
              </w:rPr>
            </w:rPrChange>
          </w:rPr>
          <w:t xml:space="preserve">Additional Multi-family housing standards. </w:t>
        </w:r>
        <w:bookmarkStart w:id="17" w:name="_Hlk116463178"/>
      </w:ins>
    </w:p>
    <w:p w14:paraId="71FDFE01" w14:textId="449A287F" w:rsidR="00993C9D" w:rsidRPr="006F7F16" w:rsidRDefault="00993C9D" w:rsidP="00993C9D">
      <w:pPr>
        <w:spacing w:after="5" w:line="251" w:lineRule="auto"/>
        <w:ind w:right="226"/>
        <w:rPr>
          <w:ins w:id="18" w:author="Virginia Clarke" w:date="2023-03-11T19:30:00Z"/>
          <w:rFonts w:cstheme="minorHAnsi"/>
          <w:color w:val="C00000"/>
          <w:szCs w:val="21"/>
          <w:rPrChange w:id="19" w:author="Virginia Clarke" w:date="2023-03-11T18:34:00Z">
            <w:rPr>
              <w:ins w:id="20" w:author="Virginia Clarke" w:date="2023-03-11T19:30:00Z"/>
              <w:rFonts w:ascii="Arial" w:hAnsi="Arial" w:cs="Arial"/>
              <w:szCs w:val="21"/>
            </w:rPr>
          </w:rPrChange>
        </w:rPr>
      </w:pPr>
      <w:ins w:id="21" w:author="Virginia Clarke" w:date="2023-03-11T19:30:00Z">
        <w:r w:rsidRPr="00B04BD0">
          <w:rPr>
            <w:rFonts w:cstheme="minorHAnsi"/>
            <w:color w:val="C00000"/>
            <w:szCs w:val="21"/>
            <w:u w:val="single"/>
            <w:rPrChange w:id="22" w:author="Virginia Clarke" w:date="2023-03-11T18:34:00Z">
              <w:rPr>
                <w:rFonts w:ascii="Arial" w:hAnsi="Arial" w:cs="Arial"/>
                <w:szCs w:val="21"/>
              </w:rPr>
            </w:rPrChange>
          </w:rPr>
          <w:t>A</w:t>
        </w:r>
      </w:ins>
      <w:r w:rsidR="00B04BD0" w:rsidRPr="00B04BD0">
        <w:rPr>
          <w:rFonts w:cstheme="minorHAnsi"/>
          <w:color w:val="C00000"/>
          <w:szCs w:val="21"/>
          <w:u w:val="single"/>
        </w:rPr>
        <w:t>ny</w:t>
      </w:r>
      <w:ins w:id="23" w:author="Virginia Clarke" w:date="2023-03-11T19:30:00Z">
        <w:r w:rsidRPr="00B04BD0">
          <w:rPr>
            <w:rFonts w:cstheme="minorHAnsi"/>
            <w:color w:val="C00000"/>
            <w:szCs w:val="21"/>
            <w:u w:val="single"/>
            <w:rPrChange w:id="24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</w:t>
        </w:r>
      </w:ins>
      <w:r w:rsidR="00640954">
        <w:rPr>
          <w:rFonts w:cstheme="minorHAnsi"/>
          <w:color w:val="C00000"/>
          <w:szCs w:val="21"/>
          <w:u w:val="single"/>
        </w:rPr>
        <w:t>structure</w:t>
      </w:r>
      <w:r w:rsidR="00007783">
        <w:rPr>
          <w:rFonts w:cstheme="minorHAnsi"/>
          <w:color w:val="C00000"/>
          <w:szCs w:val="21"/>
          <w:u w:val="single"/>
        </w:rPr>
        <w:t xml:space="preserve"> that </w:t>
      </w:r>
      <w:r w:rsidR="00640954">
        <w:rPr>
          <w:rFonts w:cstheme="minorHAnsi"/>
          <w:color w:val="C00000"/>
          <w:szCs w:val="21"/>
          <w:u w:val="single"/>
        </w:rPr>
        <w:t>contain</w:t>
      </w:r>
      <w:r w:rsidR="00B04BD0">
        <w:rPr>
          <w:rFonts w:cstheme="minorHAnsi"/>
          <w:color w:val="C00000"/>
          <w:szCs w:val="21"/>
          <w:u w:val="single"/>
        </w:rPr>
        <w:t>s</w:t>
      </w:r>
      <w:r w:rsidR="00BD7133" w:rsidRPr="00BD7133">
        <w:rPr>
          <w:rFonts w:cstheme="minorHAnsi"/>
          <w:color w:val="00B0F0"/>
          <w:szCs w:val="21"/>
          <w:u w:val="single"/>
        </w:rPr>
        <w:t xml:space="preserve"> </w:t>
      </w:r>
      <w:r w:rsidR="00007783">
        <w:rPr>
          <w:rFonts w:cstheme="minorHAnsi"/>
          <w:color w:val="C00000"/>
          <w:szCs w:val="21"/>
          <w:u w:val="single"/>
        </w:rPr>
        <w:t>three or more</w:t>
      </w:r>
      <w:ins w:id="25" w:author="Virginia Clarke" w:date="2023-03-11T19:30:00Z">
        <w:r w:rsidRPr="006F7F16">
          <w:rPr>
            <w:rFonts w:cstheme="minorHAnsi"/>
            <w:color w:val="C00000"/>
            <w:szCs w:val="21"/>
            <w:rPrChange w:id="26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dwelling units </w:t>
        </w:r>
      </w:ins>
      <w:r w:rsidR="004D5410" w:rsidRPr="004D5410">
        <w:rPr>
          <w:rFonts w:cstheme="minorHAnsi"/>
          <w:color w:val="C00000"/>
          <w:szCs w:val="21"/>
          <w:u w:val="single"/>
        </w:rPr>
        <w:t>(a multifamily dwelling)</w:t>
      </w:r>
      <w:r w:rsidR="004D5410">
        <w:rPr>
          <w:rFonts w:cstheme="minorHAnsi"/>
          <w:color w:val="C00000"/>
          <w:szCs w:val="21"/>
        </w:rPr>
        <w:t xml:space="preserve"> </w:t>
      </w:r>
      <w:ins w:id="27" w:author="Virginia Clarke" w:date="2023-03-11T19:30:00Z">
        <w:r w:rsidRPr="006F7F16">
          <w:rPr>
            <w:rFonts w:cstheme="minorHAnsi"/>
            <w:color w:val="C00000"/>
            <w:szCs w:val="21"/>
            <w:rPrChange w:id="28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shall, in addition to </w:t>
        </w:r>
      </w:ins>
      <w:r w:rsidR="00B04BD0">
        <w:rPr>
          <w:rFonts w:cstheme="minorHAnsi"/>
          <w:color w:val="C00000"/>
          <w:szCs w:val="21"/>
        </w:rPr>
        <w:t>the</w:t>
      </w:r>
      <w:r w:rsidR="004F181F">
        <w:rPr>
          <w:rFonts w:cstheme="minorHAnsi"/>
          <w:color w:val="C00000"/>
          <w:szCs w:val="21"/>
        </w:rPr>
        <w:t xml:space="preserve"> District Specific Development Standards listed above, </w:t>
      </w:r>
      <w:ins w:id="29" w:author="Virginia Clarke" w:date="2023-03-11T19:30:00Z">
        <w:r w:rsidRPr="006F7F16">
          <w:rPr>
            <w:rFonts w:cstheme="minorHAnsi"/>
            <w:color w:val="C00000"/>
            <w:szCs w:val="21"/>
            <w:rPrChange w:id="30" w:author="Virginia Clarke" w:date="2023-03-11T18:34:00Z">
              <w:rPr>
                <w:rFonts w:ascii="Arial" w:hAnsi="Arial" w:cs="Arial"/>
                <w:szCs w:val="21"/>
              </w:rPr>
            </w:rPrChange>
          </w:rPr>
          <w:t>adhere to the Multi</w:t>
        </w:r>
      </w:ins>
      <w:r w:rsidR="00007783">
        <w:rPr>
          <w:rFonts w:cstheme="minorHAnsi"/>
          <w:color w:val="C00000"/>
          <w:szCs w:val="21"/>
          <w:u w:val="single"/>
        </w:rPr>
        <w:t>family</w:t>
      </w:r>
      <w:ins w:id="31" w:author="Virginia Clarke" w:date="2023-03-11T19:30:00Z">
        <w:r w:rsidRPr="006F7F16">
          <w:rPr>
            <w:rFonts w:cstheme="minorHAnsi"/>
            <w:color w:val="C00000"/>
            <w:szCs w:val="21"/>
            <w:rPrChange w:id="32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Housing Development Standards in Section 6.13 of these regulations.</w:t>
        </w:r>
      </w:ins>
      <w:bookmarkEnd w:id="17"/>
      <w:r w:rsidR="00112DF1" w:rsidRPr="006F7F16">
        <w:rPr>
          <w:rFonts w:cstheme="minorHAnsi"/>
          <w:color w:val="C00000"/>
          <w:szCs w:val="21"/>
        </w:rPr>
        <w:t xml:space="preserve"> </w:t>
      </w:r>
    </w:p>
    <w:p w14:paraId="2A8FA4B4" w14:textId="77777777" w:rsidR="009F00BD" w:rsidRPr="006F7F16" w:rsidRDefault="009F00BD" w:rsidP="00993C9D">
      <w:pPr>
        <w:pStyle w:val="NoSpacing"/>
        <w:rPr>
          <w:rFonts w:cstheme="minorHAnsi"/>
          <w:b/>
          <w:bCs/>
          <w:color w:val="C00000"/>
        </w:rPr>
      </w:pPr>
    </w:p>
    <w:p w14:paraId="6F49C2B6" w14:textId="77777777" w:rsidR="00993C9D" w:rsidRPr="006F7F16" w:rsidRDefault="00993C9D" w:rsidP="00993C9D">
      <w:pPr>
        <w:ind w:right="226"/>
        <w:rPr>
          <w:ins w:id="33" w:author="Virginia Clarke" w:date="2023-03-11T19:31:00Z"/>
          <w:rFonts w:cstheme="minorHAnsi"/>
          <w:b/>
          <w:bCs/>
          <w:color w:val="C00000"/>
          <w:rPrChange w:id="34" w:author="Virginia Clarke" w:date="2023-03-11T18:35:00Z">
            <w:rPr>
              <w:ins w:id="35" w:author="Virginia Clarke" w:date="2023-03-11T19:31:00Z"/>
              <w:rFonts w:ascii="Arial" w:hAnsi="Arial" w:cs="Arial"/>
              <w:b/>
              <w:bCs/>
              <w:szCs w:val="21"/>
            </w:rPr>
          </w:rPrChange>
        </w:rPr>
      </w:pPr>
    </w:p>
    <w:p w14:paraId="06F6F378" w14:textId="2E8751C5" w:rsidR="00993C9D" w:rsidRPr="006F7F16" w:rsidRDefault="00993C9D" w:rsidP="00993C9D">
      <w:pPr>
        <w:rPr>
          <w:ins w:id="36" w:author="Virginia Clarke" w:date="2023-03-11T19:31:00Z"/>
          <w:rFonts w:cstheme="minorHAnsi"/>
          <w:b/>
          <w:bCs/>
          <w:color w:val="C00000"/>
          <w:rPrChange w:id="37" w:author="Virginia Clarke" w:date="2023-03-11T18:35:00Z">
            <w:rPr>
              <w:ins w:id="38" w:author="Virginia Clarke" w:date="2023-03-11T19:31:00Z"/>
            </w:rPr>
          </w:rPrChange>
        </w:rPr>
      </w:pPr>
    </w:p>
    <w:p w14:paraId="4AE6E62F" w14:textId="77777777" w:rsidR="00993C9D" w:rsidRPr="009F00BD" w:rsidRDefault="00993C9D" w:rsidP="00993C9D">
      <w:pPr>
        <w:rPr>
          <w:ins w:id="39" w:author="Virginia Clarke" w:date="2023-03-11T19:31:00Z"/>
          <w:rFonts w:cstheme="minorHAnsi"/>
          <w:strike/>
        </w:rPr>
      </w:pPr>
      <w:ins w:id="40" w:author="Virginia Clarke" w:date="2023-03-11T19:31:00Z">
        <w:r w:rsidRPr="001B57F7">
          <w:rPr>
            <w:rFonts w:cstheme="minorHAnsi"/>
            <w:b/>
          </w:rPr>
          <w:t xml:space="preserve"> </w:t>
        </w:r>
        <w:r w:rsidRPr="009F00BD">
          <w:rPr>
            <w:rFonts w:cstheme="minorHAnsi"/>
            <w:b/>
            <w:strike/>
          </w:rPr>
          <w:t>Traffic Impact</w:t>
        </w:r>
      </w:ins>
    </w:p>
    <w:p w14:paraId="787D3040" w14:textId="77777777" w:rsidR="009F00BD" w:rsidRDefault="009F00BD" w:rsidP="00993C9D">
      <w:pPr>
        <w:rPr>
          <w:rFonts w:cstheme="minorHAnsi"/>
          <w:b/>
          <w:bCs/>
        </w:rPr>
      </w:pPr>
    </w:p>
    <w:p w14:paraId="531B9911" w14:textId="0CF1E494" w:rsidR="00993C9D" w:rsidRPr="001B57F7" w:rsidRDefault="00F90E1A" w:rsidP="00993C9D">
      <w:pPr>
        <w:rPr>
          <w:rFonts w:cstheme="minorHAnsi"/>
        </w:rPr>
      </w:pPr>
      <w:r>
        <w:rPr>
          <w:rFonts w:cstheme="minorHAnsi"/>
          <w:b/>
          <w:bCs/>
        </w:rPr>
        <w:t>3.12.</w:t>
      </w:r>
      <w:r w:rsidR="00E15DC0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 xml:space="preserve">   </w:t>
      </w:r>
      <w:r w:rsidR="00993C9D" w:rsidRPr="001B57F7">
        <w:rPr>
          <w:rFonts w:cstheme="minorHAnsi"/>
          <w:b/>
          <w:bCs/>
        </w:rPr>
        <w:t xml:space="preserve">Planned Unit Developments </w:t>
      </w:r>
      <w:r w:rsidR="00993C9D" w:rsidRPr="001B57F7">
        <w:rPr>
          <w:rFonts w:cstheme="minorHAnsi"/>
        </w:rPr>
        <w:t xml:space="preserve">that consist entirely of residential units </w:t>
      </w:r>
      <w:r w:rsidR="00517293">
        <w:rPr>
          <w:rFonts w:cstheme="minorHAnsi"/>
        </w:rPr>
        <w:t>(Residential PUD’s)</w:t>
      </w:r>
      <w:r w:rsidR="00993C9D" w:rsidRPr="001B57F7">
        <w:rPr>
          <w:rFonts w:cstheme="minorHAnsi"/>
        </w:rPr>
        <w:t>and</w:t>
      </w:r>
      <w:r w:rsidR="00993C9D" w:rsidRPr="001B57F7">
        <w:rPr>
          <w:rFonts w:cstheme="minorHAnsi"/>
          <w:b/>
          <w:bCs/>
        </w:rPr>
        <w:t xml:space="preserve"> </w:t>
      </w:r>
      <w:r w:rsidR="00993C9D" w:rsidRPr="001B57F7">
        <w:rPr>
          <w:rFonts w:cstheme="minorHAnsi"/>
        </w:rPr>
        <w:t xml:space="preserve">that satisfy the provisions of Section 5.12 of these regulations </w:t>
      </w:r>
      <w:r w:rsidR="007909AE">
        <w:rPr>
          <w:rFonts w:cstheme="minorHAnsi"/>
        </w:rPr>
        <w:t>are</w:t>
      </w:r>
      <w:r w:rsidR="00993C9D" w:rsidRPr="001B57F7">
        <w:rPr>
          <w:rFonts w:cstheme="minorHAnsi"/>
        </w:rPr>
        <w:t xml:space="preserve"> allowed in the Village Residential Neighborhoods </w:t>
      </w:r>
      <w:r w:rsidR="00EB0CEB">
        <w:rPr>
          <w:rFonts w:cstheme="minorHAnsi"/>
        </w:rPr>
        <w:t>South</w:t>
      </w:r>
      <w:r w:rsidR="00993C9D" w:rsidRPr="00370128">
        <w:rPr>
          <w:rFonts w:cstheme="minorHAnsi"/>
          <w:u w:val="single"/>
        </w:rPr>
        <w:t xml:space="preserve"> </w:t>
      </w:r>
      <w:r w:rsidR="00993C9D" w:rsidRPr="001B57F7">
        <w:rPr>
          <w:rFonts w:cstheme="minorHAnsi"/>
        </w:rPr>
        <w:t>District.</w:t>
      </w:r>
    </w:p>
    <w:p w14:paraId="092F28DA" w14:textId="53455D6E" w:rsidR="004A3446" w:rsidRPr="00302AF0" w:rsidRDefault="00993C9D" w:rsidP="00302AF0">
      <w:pPr>
        <w:ind w:right="226"/>
        <w:rPr>
          <w:rFonts w:cstheme="minorHAnsi"/>
          <w:b/>
          <w:bCs/>
        </w:rPr>
      </w:pPr>
      <w:r w:rsidRPr="007E0732">
        <w:rPr>
          <w:rFonts w:cstheme="minorHAnsi"/>
          <w:b/>
          <w:bCs/>
        </w:rPr>
        <w:t xml:space="preserve">      </w:t>
      </w:r>
    </w:p>
    <w:sectPr w:rsidR="004A3446" w:rsidRPr="00302AF0" w:rsidSect="002E4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72E89"/>
    <w:multiLevelType w:val="hybridMultilevel"/>
    <w:tmpl w:val="7610D40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C3F7B60"/>
    <w:multiLevelType w:val="hybridMultilevel"/>
    <w:tmpl w:val="8F32EF6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1EB257D"/>
    <w:multiLevelType w:val="hybridMultilevel"/>
    <w:tmpl w:val="DA1A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E077D"/>
    <w:multiLevelType w:val="hybridMultilevel"/>
    <w:tmpl w:val="F7681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50D29"/>
    <w:multiLevelType w:val="hybridMultilevel"/>
    <w:tmpl w:val="053654A2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7968BA"/>
    <w:multiLevelType w:val="hybridMultilevel"/>
    <w:tmpl w:val="28DA9D46"/>
    <w:lvl w:ilvl="0" w:tplc="F20409C4">
      <w:numFmt w:val="bullet"/>
      <w:lvlText w:val="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34452A"/>
    <w:multiLevelType w:val="hybridMultilevel"/>
    <w:tmpl w:val="DF4CE22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 w15:restartNumberingAfterBreak="0">
    <w:nsid w:val="250E4E08"/>
    <w:multiLevelType w:val="hybridMultilevel"/>
    <w:tmpl w:val="2302840E"/>
    <w:lvl w:ilvl="0" w:tplc="0409001B">
      <w:start w:val="1"/>
      <w:numFmt w:val="lowerRoman"/>
      <w:lvlText w:val="%1."/>
      <w:lvlJc w:val="right"/>
      <w:pPr>
        <w:ind w:left="1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970" w:hanging="360"/>
      </w:p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2C6F67FE"/>
    <w:multiLevelType w:val="hybridMultilevel"/>
    <w:tmpl w:val="B55068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73F29A1"/>
    <w:multiLevelType w:val="hybridMultilevel"/>
    <w:tmpl w:val="76ECCE5A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3B4B6244"/>
    <w:multiLevelType w:val="hybridMultilevel"/>
    <w:tmpl w:val="630895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B5EFC"/>
    <w:multiLevelType w:val="hybridMultilevel"/>
    <w:tmpl w:val="6E6EF22A"/>
    <w:lvl w:ilvl="0" w:tplc="040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2" w15:restartNumberingAfterBreak="0">
    <w:nsid w:val="41DA1CB9"/>
    <w:multiLevelType w:val="hybridMultilevel"/>
    <w:tmpl w:val="5A7A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61AAE"/>
    <w:multiLevelType w:val="hybridMultilevel"/>
    <w:tmpl w:val="68501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15ED1"/>
    <w:multiLevelType w:val="hybridMultilevel"/>
    <w:tmpl w:val="A9084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B3DC9"/>
    <w:multiLevelType w:val="hybridMultilevel"/>
    <w:tmpl w:val="05888200"/>
    <w:lvl w:ilvl="0" w:tplc="04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6" w15:restartNumberingAfterBreak="0">
    <w:nsid w:val="70984986"/>
    <w:multiLevelType w:val="hybridMultilevel"/>
    <w:tmpl w:val="9FC0FD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18C57EB"/>
    <w:multiLevelType w:val="hybridMultilevel"/>
    <w:tmpl w:val="25824CA8"/>
    <w:lvl w:ilvl="0" w:tplc="0409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8" w15:restartNumberingAfterBreak="0">
    <w:nsid w:val="750F18D9"/>
    <w:multiLevelType w:val="hybridMultilevel"/>
    <w:tmpl w:val="024C7076"/>
    <w:lvl w:ilvl="0" w:tplc="E5A20EA6">
      <w:start w:val="1"/>
      <w:numFmt w:val="lowerLetter"/>
      <w:lvlText w:val="%1)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22ED10">
      <w:start w:val="1"/>
      <w:numFmt w:val="lowerRoman"/>
      <w:lvlText w:val="%2.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762307C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96B0E0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B2C97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5A9DD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983BFC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97AF6C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EC38A2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603C9A"/>
    <w:multiLevelType w:val="hybridMultilevel"/>
    <w:tmpl w:val="2A126C56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79395717"/>
    <w:multiLevelType w:val="hybridMultilevel"/>
    <w:tmpl w:val="BC9A04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3C78FC"/>
    <w:multiLevelType w:val="hybridMultilevel"/>
    <w:tmpl w:val="4ADAF2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68394">
    <w:abstractNumId w:val="10"/>
  </w:num>
  <w:num w:numId="2" w16cid:durableId="1346176736">
    <w:abstractNumId w:val="12"/>
  </w:num>
  <w:num w:numId="3" w16cid:durableId="355352354">
    <w:abstractNumId w:val="13"/>
  </w:num>
  <w:num w:numId="4" w16cid:durableId="2132508306">
    <w:abstractNumId w:val="14"/>
  </w:num>
  <w:num w:numId="5" w16cid:durableId="199896887">
    <w:abstractNumId w:val="2"/>
  </w:num>
  <w:num w:numId="6" w16cid:durableId="1629629498">
    <w:abstractNumId w:val="8"/>
  </w:num>
  <w:num w:numId="7" w16cid:durableId="515383655">
    <w:abstractNumId w:val="21"/>
  </w:num>
  <w:num w:numId="8" w16cid:durableId="9836675">
    <w:abstractNumId w:val="16"/>
  </w:num>
  <w:num w:numId="9" w16cid:durableId="416488595">
    <w:abstractNumId w:val="9"/>
  </w:num>
  <w:num w:numId="10" w16cid:durableId="2119641822">
    <w:abstractNumId w:val="1"/>
  </w:num>
  <w:num w:numId="11" w16cid:durableId="581381108">
    <w:abstractNumId w:val="19"/>
  </w:num>
  <w:num w:numId="12" w16cid:durableId="906719253">
    <w:abstractNumId w:val="5"/>
  </w:num>
  <w:num w:numId="13" w16cid:durableId="863252352">
    <w:abstractNumId w:val="17"/>
  </w:num>
  <w:num w:numId="14" w16cid:durableId="30345674">
    <w:abstractNumId w:val="11"/>
  </w:num>
  <w:num w:numId="15" w16cid:durableId="1919171868">
    <w:abstractNumId w:val="3"/>
  </w:num>
  <w:num w:numId="16" w16cid:durableId="1688828608">
    <w:abstractNumId w:val="20"/>
  </w:num>
  <w:num w:numId="17" w16cid:durableId="780881090">
    <w:abstractNumId w:val="15"/>
  </w:num>
  <w:num w:numId="18" w16cid:durableId="1474255731">
    <w:abstractNumId w:val="7"/>
  </w:num>
  <w:num w:numId="19" w16cid:durableId="1185827007">
    <w:abstractNumId w:val="18"/>
  </w:num>
  <w:num w:numId="20" w16cid:durableId="1584141122">
    <w:abstractNumId w:val="0"/>
  </w:num>
  <w:num w:numId="21" w16cid:durableId="1345354448">
    <w:abstractNumId w:val="6"/>
  </w:num>
  <w:num w:numId="22" w16cid:durableId="162951290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rginia Clarke">
    <w15:presenceInfo w15:providerId="Windows Live" w15:userId="77f9a508cf5998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A4"/>
    <w:rsid w:val="00000F20"/>
    <w:rsid w:val="00007783"/>
    <w:rsid w:val="00011B65"/>
    <w:rsid w:val="00023754"/>
    <w:rsid w:val="00030E26"/>
    <w:rsid w:val="000440CA"/>
    <w:rsid w:val="00044F5C"/>
    <w:rsid w:val="00050DDE"/>
    <w:rsid w:val="00054FFA"/>
    <w:rsid w:val="00057AEC"/>
    <w:rsid w:val="000622E7"/>
    <w:rsid w:val="000640AF"/>
    <w:rsid w:val="00064954"/>
    <w:rsid w:val="00067076"/>
    <w:rsid w:val="000870DE"/>
    <w:rsid w:val="00095B21"/>
    <w:rsid w:val="000A5FEE"/>
    <w:rsid w:val="000B2CD5"/>
    <w:rsid w:val="000C1518"/>
    <w:rsid w:val="000C2EB4"/>
    <w:rsid w:val="000D561C"/>
    <w:rsid w:val="000F7832"/>
    <w:rsid w:val="00112DF1"/>
    <w:rsid w:val="00125205"/>
    <w:rsid w:val="00163719"/>
    <w:rsid w:val="00180DE3"/>
    <w:rsid w:val="001A6871"/>
    <w:rsid w:val="001A6F66"/>
    <w:rsid w:val="001C58C3"/>
    <w:rsid w:val="001D0084"/>
    <w:rsid w:val="001D7213"/>
    <w:rsid w:val="001E0A49"/>
    <w:rsid w:val="001E0B8F"/>
    <w:rsid w:val="001F176D"/>
    <w:rsid w:val="001F4708"/>
    <w:rsid w:val="001F5479"/>
    <w:rsid w:val="001F5697"/>
    <w:rsid w:val="0020536B"/>
    <w:rsid w:val="00225BC6"/>
    <w:rsid w:val="002316FB"/>
    <w:rsid w:val="00242879"/>
    <w:rsid w:val="0026141D"/>
    <w:rsid w:val="00286FB8"/>
    <w:rsid w:val="002A1D43"/>
    <w:rsid w:val="002A3272"/>
    <w:rsid w:val="002B1653"/>
    <w:rsid w:val="002B1C95"/>
    <w:rsid w:val="002D0058"/>
    <w:rsid w:val="002D147A"/>
    <w:rsid w:val="002D3840"/>
    <w:rsid w:val="002D4F3D"/>
    <w:rsid w:val="002E06D5"/>
    <w:rsid w:val="002E2AD5"/>
    <w:rsid w:val="002E4930"/>
    <w:rsid w:val="002F756B"/>
    <w:rsid w:val="00302AF0"/>
    <w:rsid w:val="003217DC"/>
    <w:rsid w:val="00325F26"/>
    <w:rsid w:val="00326ABD"/>
    <w:rsid w:val="00350ECE"/>
    <w:rsid w:val="00362142"/>
    <w:rsid w:val="00370128"/>
    <w:rsid w:val="003851C0"/>
    <w:rsid w:val="00394477"/>
    <w:rsid w:val="00397E0F"/>
    <w:rsid w:val="003A3CAD"/>
    <w:rsid w:val="003A5B44"/>
    <w:rsid w:val="003B0835"/>
    <w:rsid w:val="003C0F7B"/>
    <w:rsid w:val="003C7F55"/>
    <w:rsid w:val="003E2E83"/>
    <w:rsid w:val="003E4788"/>
    <w:rsid w:val="003E6006"/>
    <w:rsid w:val="0040347F"/>
    <w:rsid w:val="00410AB0"/>
    <w:rsid w:val="00415A5B"/>
    <w:rsid w:val="00445AA2"/>
    <w:rsid w:val="0046786F"/>
    <w:rsid w:val="00470C34"/>
    <w:rsid w:val="004844F0"/>
    <w:rsid w:val="00484A64"/>
    <w:rsid w:val="00495C2D"/>
    <w:rsid w:val="004A3446"/>
    <w:rsid w:val="004B7409"/>
    <w:rsid w:val="004D5410"/>
    <w:rsid w:val="004E1360"/>
    <w:rsid w:val="004E3D6F"/>
    <w:rsid w:val="004F181F"/>
    <w:rsid w:val="004F6DD5"/>
    <w:rsid w:val="00501EC0"/>
    <w:rsid w:val="00517293"/>
    <w:rsid w:val="00527FDE"/>
    <w:rsid w:val="00560153"/>
    <w:rsid w:val="0057169C"/>
    <w:rsid w:val="00583F19"/>
    <w:rsid w:val="0058677C"/>
    <w:rsid w:val="00587876"/>
    <w:rsid w:val="005C7D56"/>
    <w:rsid w:val="005D0BCC"/>
    <w:rsid w:val="005D0D52"/>
    <w:rsid w:val="005D1BFF"/>
    <w:rsid w:val="005D516A"/>
    <w:rsid w:val="005D6352"/>
    <w:rsid w:val="005D7C44"/>
    <w:rsid w:val="005F1E9B"/>
    <w:rsid w:val="0061107A"/>
    <w:rsid w:val="00613714"/>
    <w:rsid w:val="006215D7"/>
    <w:rsid w:val="00622951"/>
    <w:rsid w:val="0062344B"/>
    <w:rsid w:val="0063484B"/>
    <w:rsid w:val="006368E3"/>
    <w:rsid w:val="00640954"/>
    <w:rsid w:val="00641B29"/>
    <w:rsid w:val="00644BC2"/>
    <w:rsid w:val="00652695"/>
    <w:rsid w:val="006557F7"/>
    <w:rsid w:val="00657AA9"/>
    <w:rsid w:val="00683B02"/>
    <w:rsid w:val="00687E22"/>
    <w:rsid w:val="00691A21"/>
    <w:rsid w:val="00692921"/>
    <w:rsid w:val="006B5591"/>
    <w:rsid w:val="006C076E"/>
    <w:rsid w:val="006E43F7"/>
    <w:rsid w:val="006E773D"/>
    <w:rsid w:val="006F7F16"/>
    <w:rsid w:val="00705AD1"/>
    <w:rsid w:val="00740544"/>
    <w:rsid w:val="0074443A"/>
    <w:rsid w:val="0074705A"/>
    <w:rsid w:val="00760CBF"/>
    <w:rsid w:val="00762D74"/>
    <w:rsid w:val="00780879"/>
    <w:rsid w:val="00780AD0"/>
    <w:rsid w:val="007909AE"/>
    <w:rsid w:val="00797301"/>
    <w:rsid w:val="007A145F"/>
    <w:rsid w:val="007A3258"/>
    <w:rsid w:val="007A7DED"/>
    <w:rsid w:val="007B0004"/>
    <w:rsid w:val="007B0526"/>
    <w:rsid w:val="007B2DAB"/>
    <w:rsid w:val="007D0EF0"/>
    <w:rsid w:val="007E0732"/>
    <w:rsid w:val="007E473F"/>
    <w:rsid w:val="007E7374"/>
    <w:rsid w:val="0080402C"/>
    <w:rsid w:val="00814D05"/>
    <w:rsid w:val="00815B69"/>
    <w:rsid w:val="0082141D"/>
    <w:rsid w:val="0083514C"/>
    <w:rsid w:val="00850982"/>
    <w:rsid w:val="00852C31"/>
    <w:rsid w:val="008534D5"/>
    <w:rsid w:val="00860DD6"/>
    <w:rsid w:val="008620F4"/>
    <w:rsid w:val="0087368B"/>
    <w:rsid w:val="00875E38"/>
    <w:rsid w:val="008858DA"/>
    <w:rsid w:val="008913D0"/>
    <w:rsid w:val="00896662"/>
    <w:rsid w:val="008B3476"/>
    <w:rsid w:val="008C3990"/>
    <w:rsid w:val="008D1E6A"/>
    <w:rsid w:val="008D38AF"/>
    <w:rsid w:val="008D7F0D"/>
    <w:rsid w:val="00901617"/>
    <w:rsid w:val="00906EF9"/>
    <w:rsid w:val="009135E2"/>
    <w:rsid w:val="00913F36"/>
    <w:rsid w:val="00914553"/>
    <w:rsid w:val="0093393A"/>
    <w:rsid w:val="0096301F"/>
    <w:rsid w:val="00963FEF"/>
    <w:rsid w:val="00980DC5"/>
    <w:rsid w:val="00993C9D"/>
    <w:rsid w:val="00996999"/>
    <w:rsid w:val="009A0735"/>
    <w:rsid w:val="009C73EC"/>
    <w:rsid w:val="009D11C1"/>
    <w:rsid w:val="009D5A7D"/>
    <w:rsid w:val="009D69F8"/>
    <w:rsid w:val="009E753F"/>
    <w:rsid w:val="009F00BD"/>
    <w:rsid w:val="009F1A83"/>
    <w:rsid w:val="009F3346"/>
    <w:rsid w:val="009F49B2"/>
    <w:rsid w:val="009F582F"/>
    <w:rsid w:val="009F6154"/>
    <w:rsid w:val="00A223CF"/>
    <w:rsid w:val="00A27A3A"/>
    <w:rsid w:val="00A40B35"/>
    <w:rsid w:val="00A418E6"/>
    <w:rsid w:val="00A47A05"/>
    <w:rsid w:val="00A550E2"/>
    <w:rsid w:val="00A64907"/>
    <w:rsid w:val="00A71F93"/>
    <w:rsid w:val="00A80F44"/>
    <w:rsid w:val="00AA2E53"/>
    <w:rsid w:val="00AB7F8F"/>
    <w:rsid w:val="00AC6F9F"/>
    <w:rsid w:val="00AD5B23"/>
    <w:rsid w:val="00B00B1C"/>
    <w:rsid w:val="00B04BD0"/>
    <w:rsid w:val="00B10178"/>
    <w:rsid w:val="00B23DF4"/>
    <w:rsid w:val="00B45A4F"/>
    <w:rsid w:val="00B55BF2"/>
    <w:rsid w:val="00B55DED"/>
    <w:rsid w:val="00B66B9D"/>
    <w:rsid w:val="00B84637"/>
    <w:rsid w:val="00B84B78"/>
    <w:rsid w:val="00B87226"/>
    <w:rsid w:val="00BA5FAD"/>
    <w:rsid w:val="00BB18FB"/>
    <w:rsid w:val="00BB2EDE"/>
    <w:rsid w:val="00BC5378"/>
    <w:rsid w:val="00BC574F"/>
    <w:rsid w:val="00BD07BD"/>
    <w:rsid w:val="00BD662C"/>
    <w:rsid w:val="00BD7133"/>
    <w:rsid w:val="00BE6916"/>
    <w:rsid w:val="00BE7E17"/>
    <w:rsid w:val="00C113F6"/>
    <w:rsid w:val="00C12235"/>
    <w:rsid w:val="00C36AB3"/>
    <w:rsid w:val="00C57D85"/>
    <w:rsid w:val="00C6196D"/>
    <w:rsid w:val="00C70BA4"/>
    <w:rsid w:val="00C779AA"/>
    <w:rsid w:val="00C86232"/>
    <w:rsid w:val="00C90642"/>
    <w:rsid w:val="00CB793C"/>
    <w:rsid w:val="00CC1241"/>
    <w:rsid w:val="00CC2DE8"/>
    <w:rsid w:val="00CC59FD"/>
    <w:rsid w:val="00CF7C55"/>
    <w:rsid w:val="00D05689"/>
    <w:rsid w:val="00D10FB1"/>
    <w:rsid w:val="00D1397D"/>
    <w:rsid w:val="00D20903"/>
    <w:rsid w:val="00D2249C"/>
    <w:rsid w:val="00D3476C"/>
    <w:rsid w:val="00D47F15"/>
    <w:rsid w:val="00D5379C"/>
    <w:rsid w:val="00D71156"/>
    <w:rsid w:val="00D75CC3"/>
    <w:rsid w:val="00D82CB3"/>
    <w:rsid w:val="00D86AF4"/>
    <w:rsid w:val="00D93FC2"/>
    <w:rsid w:val="00DB46FD"/>
    <w:rsid w:val="00DC1399"/>
    <w:rsid w:val="00DD464F"/>
    <w:rsid w:val="00DD4EC4"/>
    <w:rsid w:val="00DF183C"/>
    <w:rsid w:val="00E15DC0"/>
    <w:rsid w:val="00E22395"/>
    <w:rsid w:val="00E26967"/>
    <w:rsid w:val="00E34B16"/>
    <w:rsid w:val="00E46DCD"/>
    <w:rsid w:val="00E85668"/>
    <w:rsid w:val="00E93645"/>
    <w:rsid w:val="00E97422"/>
    <w:rsid w:val="00EA2FC2"/>
    <w:rsid w:val="00EA3CEE"/>
    <w:rsid w:val="00EB0CEB"/>
    <w:rsid w:val="00EB1814"/>
    <w:rsid w:val="00EC20F1"/>
    <w:rsid w:val="00EC5F13"/>
    <w:rsid w:val="00ED2AC0"/>
    <w:rsid w:val="00EF1435"/>
    <w:rsid w:val="00F00610"/>
    <w:rsid w:val="00F00B4C"/>
    <w:rsid w:val="00F045D9"/>
    <w:rsid w:val="00F1269B"/>
    <w:rsid w:val="00F14030"/>
    <w:rsid w:val="00F177C2"/>
    <w:rsid w:val="00F26441"/>
    <w:rsid w:val="00F3410D"/>
    <w:rsid w:val="00F44592"/>
    <w:rsid w:val="00F56038"/>
    <w:rsid w:val="00F82B9F"/>
    <w:rsid w:val="00F87624"/>
    <w:rsid w:val="00F90E1A"/>
    <w:rsid w:val="00FA17DB"/>
    <w:rsid w:val="00FB5AC6"/>
    <w:rsid w:val="00FC3F79"/>
    <w:rsid w:val="00FC717C"/>
    <w:rsid w:val="00FD2139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ED16"/>
  <w15:chartTrackingRefBased/>
  <w15:docId w15:val="{3351BCBA-7257-4BF7-BA3B-B344AB2A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CF"/>
    <w:pPr>
      <w:ind w:left="720"/>
      <w:contextualSpacing/>
    </w:pPr>
  </w:style>
  <w:style w:type="paragraph" w:styleId="Revision">
    <w:name w:val="Revision"/>
    <w:hidden/>
    <w:uiPriority w:val="99"/>
    <w:semiHidden/>
    <w:rsid w:val="00D93FC2"/>
  </w:style>
  <w:style w:type="paragraph" w:styleId="NoSpacing">
    <w:name w:val="No Spacing"/>
    <w:uiPriority w:val="1"/>
    <w:qFormat/>
    <w:rsid w:val="00993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cp:lastPrinted>2024-04-04T22:43:00Z</cp:lastPrinted>
  <dcterms:created xsi:type="dcterms:W3CDTF">2024-04-12T19:58:00Z</dcterms:created>
  <dcterms:modified xsi:type="dcterms:W3CDTF">2024-04-12T19:58:00Z</dcterms:modified>
</cp:coreProperties>
</file>