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37D93" w14:textId="1E38EE77" w:rsidR="00CF7C55" w:rsidRDefault="00EF1435">
      <w:pPr>
        <w:rPr>
          <w:b/>
          <w:bCs/>
        </w:rPr>
      </w:pPr>
      <w:r>
        <w:rPr>
          <w:b/>
          <w:bCs/>
        </w:rPr>
        <w:t xml:space="preserve"> </w:t>
      </w:r>
      <w:r w:rsidR="00C70BA4" w:rsidRPr="002D4F3D">
        <w:rPr>
          <w:b/>
          <w:bCs/>
        </w:rPr>
        <w:t>V</w:t>
      </w:r>
      <w:r w:rsidR="00D86AF4">
        <w:rPr>
          <w:b/>
          <w:bCs/>
        </w:rPr>
        <w:t>RNS</w:t>
      </w:r>
      <w:r w:rsidR="000622E7">
        <w:rPr>
          <w:b/>
          <w:bCs/>
        </w:rPr>
        <w:t xml:space="preserve"> </w:t>
      </w:r>
      <w:r w:rsidR="00484A64">
        <w:rPr>
          <w:b/>
          <w:bCs/>
        </w:rPr>
        <w:t xml:space="preserve">  </w:t>
      </w:r>
      <w:r w:rsidR="00CF7C55">
        <w:rPr>
          <w:b/>
          <w:bCs/>
        </w:rPr>
        <w:t>ZD</w:t>
      </w:r>
      <w:r w:rsidR="00D86AF4">
        <w:rPr>
          <w:b/>
          <w:bCs/>
        </w:rPr>
        <w:t xml:space="preserve">  draft</w:t>
      </w:r>
      <w:r w:rsidR="00CF7C55">
        <w:rPr>
          <w:b/>
          <w:bCs/>
        </w:rPr>
        <w:t xml:space="preserve"> </w:t>
      </w:r>
      <w:r w:rsidR="00A47A05">
        <w:rPr>
          <w:b/>
          <w:bCs/>
        </w:rPr>
        <w:t xml:space="preserve"> #</w:t>
      </w:r>
      <w:r w:rsidR="008C3990">
        <w:rPr>
          <w:b/>
          <w:bCs/>
        </w:rPr>
        <w:t>1</w:t>
      </w:r>
      <w:r w:rsidR="0074443A">
        <w:rPr>
          <w:b/>
          <w:bCs/>
        </w:rPr>
        <w:t>5</w:t>
      </w:r>
      <w:r w:rsidR="00DF183C">
        <w:rPr>
          <w:b/>
          <w:bCs/>
        </w:rPr>
        <w:t xml:space="preserve">  -- </w:t>
      </w:r>
      <w:r w:rsidR="0074443A">
        <w:rPr>
          <w:b/>
          <w:bCs/>
        </w:rPr>
        <w:t>10.26</w:t>
      </w:r>
      <w:r w:rsidR="008C3990">
        <w:rPr>
          <w:b/>
          <w:bCs/>
        </w:rPr>
        <w:t>.23</w:t>
      </w:r>
    </w:p>
    <w:p w14:paraId="3014CB4C" w14:textId="4C6CA58A" w:rsidR="00EF1435" w:rsidRDefault="00EF1435">
      <w:pPr>
        <w:rPr>
          <w:b/>
          <w:bCs/>
        </w:rPr>
      </w:pPr>
    </w:p>
    <w:p w14:paraId="7F176CC1" w14:textId="1937B48C" w:rsidR="00EF1435" w:rsidRPr="00CB793C" w:rsidRDefault="00EF1435">
      <w:pPr>
        <w:rPr>
          <w:b/>
          <w:bCs/>
          <w:u w:val="single"/>
        </w:rPr>
      </w:pPr>
      <w:r w:rsidRPr="00CB793C">
        <w:rPr>
          <w:b/>
          <w:bCs/>
          <w:u w:val="single"/>
        </w:rPr>
        <w:t xml:space="preserve">Section </w:t>
      </w:r>
      <w:r w:rsidR="00CB793C" w:rsidRPr="00CB793C">
        <w:rPr>
          <w:b/>
          <w:bCs/>
          <w:u w:val="single"/>
        </w:rPr>
        <w:t>3.12</w:t>
      </w:r>
    </w:p>
    <w:p w14:paraId="201829A7" w14:textId="5A02A24A" w:rsidR="00CF7C55" w:rsidRDefault="00CF7C55">
      <w:pPr>
        <w:rPr>
          <w:b/>
          <w:bCs/>
          <w:u w:val="single"/>
        </w:rPr>
      </w:pPr>
    </w:p>
    <w:p w14:paraId="596229EB" w14:textId="120EB304" w:rsidR="00657AA9" w:rsidRDefault="00657AA9">
      <w:r>
        <w:rPr>
          <w:b/>
          <w:bCs/>
        </w:rPr>
        <w:t>Area:</w:t>
      </w:r>
    </w:p>
    <w:p w14:paraId="4A209DCD" w14:textId="34EBD217" w:rsidR="008B3476" w:rsidRDefault="00657AA9" w:rsidP="008B3476">
      <w:r>
        <w:t xml:space="preserve">This district is comprised of the following areas: </w:t>
      </w:r>
      <w:r w:rsidR="000622E7">
        <w:t xml:space="preserve"> Thompson Rd</w:t>
      </w:r>
      <w:r w:rsidR="00B10178">
        <w:t>;</w:t>
      </w:r>
      <w:r w:rsidR="000622E7">
        <w:t xml:space="preserve"> portions of Cochran Rd near the intersection with Bridge </w:t>
      </w:r>
      <w:r w:rsidR="00D93FC2">
        <w:t xml:space="preserve"> St</w:t>
      </w:r>
      <w:r w:rsidR="00B10178">
        <w:t>;</w:t>
      </w:r>
      <w:r w:rsidR="00D47F15">
        <w:t xml:space="preserve"> properties on </w:t>
      </w:r>
      <w:ins w:id="0" w:author="Virginia Clarke" w:date="2023-03-11T18:52:00Z">
        <w:r w:rsidR="00D93FC2" w:rsidRPr="00D86AF4">
          <w:rPr>
            <w:color w:val="C00000"/>
          </w:rPr>
          <w:t>e</w:t>
        </w:r>
      </w:ins>
      <w:ins w:id="1" w:author="Virginia Clarke" w:date="2023-03-11T18:53:00Z">
        <w:r w:rsidR="00D93FC2" w:rsidRPr="00D86AF4">
          <w:rPr>
            <w:color w:val="C00000"/>
          </w:rPr>
          <w:t xml:space="preserve">ast and west Bridge St south of the Winooski River </w:t>
        </w:r>
        <w:r w:rsidR="00D93FC2">
          <w:t xml:space="preserve">and </w:t>
        </w:r>
      </w:ins>
      <w:ins w:id="2" w:author="Virginia Clarke" w:date="2023-03-12T14:38:00Z">
        <w:r w:rsidR="005D0BCC">
          <w:t xml:space="preserve">properties </w:t>
        </w:r>
      </w:ins>
      <w:ins w:id="3" w:author="Virginia Clarke" w:date="2023-03-11T18:53:00Z">
        <w:r w:rsidR="00D93FC2">
          <w:t xml:space="preserve">on </w:t>
        </w:r>
      </w:ins>
      <w:r w:rsidR="00D47F15">
        <w:t>Old Brooklyn Ct</w:t>
      </w:r>
      <w:r w:rsidR="000622E7">
        <w:t xml:space="preserve"> </w:t>
      </w:r>
      <w:r w:rsidR="00641B29">
        <w:t>(</w:t>
      </w:r>
      <w:r w:rsidR="00641B29" w:rsidRPr="00692921">
        <w:rPr>
          <w:b/>
          <w:bCs/>
        </w:rPr>
        <w:t>see map</w:t>
      </w:r>
      <w:r w:rsidR="00641B29">
        <w:t>)</w:t>
      </w:r>
      <w:r w:rsidR="00BE7E17">
        <w:t xml:space="preserve">; </w:t>
      </w:r>
      <w:r w:rsidR="008B3476">
        <w:t xml:space="preserve">  </w:t>
      </w:r>
    </w:p>
    <w:p w14:paraId="7D69E3E9" w14:textId="72BA1A10" w:rsidR="00657AA9" w:rsidRPr="00AA2E53" w:rsidRDefault="008B3476" w:rsidP="008B3476">
      <w:pPr>
        <w:rPr>
          <w:i/>
          <w:iCs/>
          <w:strike/>
        </w:rPr>
      </w:pPr>
      <w:r>
        <w:t xml:space="preserve">            </w:t>
      </w:r>
    </w:p>
    <w:p w14:paraId="6E86F241" w14:textId="0740DCF7" w:rsidR="007B2DAB" w:rsidRDefault="00852C31">
      <w:pPr>
        <w:rPr>
          <w:b/>
          <w:bCs/>
        </w:rPr>
      </w:pPr>
      <w:r>
        <w:rPr>
          <w:b/>
          <w:bCs/>
        </w:rPr>
        <w:t xml:space="preserve">3.12.1 </w:t>
      </w:r>
      <w:r w:rsidR="007B2DAB">
        <w:rPr>
          <w:b/>
          <w:bCs/>
        </w:rPr>
        <w:t>Purpose:</w:t>
      </w:r>
    </w:p>
    <w:p w14:paraId="641316FA" w14:textId="490B6180" w:rsidR="00E26967" w:rsidRDefault="007B2DAB">
      <w:r>
        <w:t>The purpose of the Village Residential Neighborhood</w:t>
      </w:r>
      <w:r w:rsidR="00FC3F79">
        <w:t xml:space="preserve"> South</w:t>
      </w:r>
      <w:r>
        <w:t xml:space="preserve"> District is to provide </w:t>
      </w:r>
      <w:r w:rsidR="00E26967">
        <w:t xml:space="preserve">residential </w:t>
      </w:r>
      <w:r w:rsidR="00780AD0">
        <w:t>neighborhoods of</w:t>
      </w:r>
      <w:r w:rsidR="00906EF9">
        <w:t xml:space="preserve"> </w:t>
      </w:r>
      <w:r w:rsidR="00780AD0">
        <w:t xml:space="preserve">moderate </w:t>
      </w:r>
      <w:r w:rsidR="00E26967">
        <w:t>density</w:t>
      </w:r>
      <w:r>
        <w:t xml:space="preserve"> </w:t>
      </w:r>
      <w:r w:rsidR="00FC3F79">
        <w:t xml:space="preserve">south of the Winooski River that are </w:t>
      </w:r>
      <w:r>
        <w:t>within walkable proximity to the services and amenities of the center of Richmond village</w:t>
      </w:r>
      <w:r w:rsidR="00FC3F79">
        <w:t>.</w:t>
      </w:r>
      <w:r w:rsidR="000622E7">
        <w:t xml:space="preserve"> </w:t>
      </w:r>
      <w:r w:rsidR="00FC3F79">
        <w:t xml:space="preserve">This neighborhood </w:t>
      </w:r>
      <w:r w:rsidR="000622E7">
        <w:t xml:space="preserve"> </w:t>
      </w:r>
      <w:r w:rsidR="00FC3F79">
        <w:t xml:space="preserve">helps to </w:t>
      </w:r>
      <w:r w:rsidR="000622E7">
        <w:t>provide a transition from the Agricultural/Residential district to the village districts</w:t>
      </w:r>
      <w:r w:rsidR="00FC3F79">
        <w:t>,  an</w:t>
      </w:r>
      <w:r w:rsidR="009D69F8">
        <w:t>d</w:t>
      </w:r>
      <w:r w:rsidR="00FC3F79">
        <w:t xml:space="preserve"> </w:t>
      </w:r>
      <w:r w:rsidR="0096301F">
        <w:t xml:space="preserve">provides </w:t>
      </w:r>
      <w:r w:rsidR="00FC3F79">
        <w:t xml:space="preserve">a </w:t>
      </w:r>
      <w:r w:rsidR="00CC2DE8">
        <w:t xml:space="preserve"> </w:t>
      </w:r>
      <w:r w:rsidR="00B55BF2">
        <w:t>residential surrounding for</w:t>
      </w:r>
      <w:r w:rsidR="00FC3F79">
        <w:t xml:space="preserve"> the iconic Round Church. </w:t>
      </w:r>
    </w:p>
    <w:p w14:paraId="0B44DB84" w14:textId="77777777" w:rsidR="00E26967" w:rsidRDefault="00E26967"/>
    <w:p w14:paraId="7279FE23" w14:textId="732422BB" w:rsidR="00E26967" w:rsidRDefault="00E26967">
      <w:r>
        <w:t>Features of this district include:</w:t>
      </w:r>
    </w:p>
    <w:p w14:paraId="2A5A1D53" w14:textId="7DA0F3DC" w:rsidR="00E26967" w:rsidRDefault="00F87624" w:rsidP="0087368B">
      <w:pPr>
        <w:pStyle w:val="ListParagraph"/>
        <w:numPr>
          <w:ilvl w:val="0"/>
          <w:numId w:val="3"/>
        </w:numPr>
      </w:pPr>
      <w:r>
        <w:t>Residential areas</w:t>
      </w:r>
      <w:r w:rsidR="007B2DAB">
        <w:t xml:space="preserve"> </w:t>
      </w:r>
      <w:r w:rsidR="00E26967">
        <w:t xml:space="preserve">that </w:t>
      </w:r>
      <w:r w:rsidR="007B2DAB">
        <w:t>function as cohesive units</w:t>
      </w:r>
      <w:r w:rsidR="00780AD0">
        <w:t xml:space="preserve"> where neighbors know each other</w:t>
      </w:r>
      <w:r w:rsidR="00BE7E17">
        <w:t xml:space="preserve"> and</w:t>
      </w:r>
      <w:r w:rsidR="00780AD0">
        <w:t xml:space="preserve"> </w:t>
      </w:r>
      <w:r w:rsidR="000F7832">
        <w:t>often provide mutual support and assistance</w:t>
      </w:r>
      <w:r w:rsidR="00E26967">
        <w:t>,</w:t>
      </w:r>
    </w:p>
    <w:p w14:paraId="59AF60E4" w14:textId="1202A5CE" w:rsidR="00E26967" w:rsidRDefault="00780AD0" w:rsidP="00E26967">
      <w:pPr>
        <w:pStyle w:val="ListParagraph"/>
        <w:numPr>
          <w:ilvl w:val="0"/>
          <w:numId w:val="3"/>
        </w:numPr>
      </w:pPr>
      <w:r>
        <w:t>traffic is minimal and driving speeds are low</w:t>
      </w:r>
      <w:r w:rsidR="00E26967">
        <w:t xml:space="preserve">, </w:t>
      </w:r>
    </w:p>
    <w:p w14:paraId="79029A2E" w14:textId="759E71B0" w:rsidR="00E26967" w:rsidRDefault="00E26967" w:rsidP="00E26967">
      <w:pPr>
        <w:pStyle w:val="ListParagraph"/>
        <w:numPr>
          <w:ilvl w:val="0"/>
          <w:numId w:val="3"/>
        </w:numPr>
      </w:pPr>
      <w:r>
        <w:t>s</w:t>
      </w:r>
      <w:r w:rsidR="00780AD0">
        <w:t>idewalks and crosswalks provide pedestrian safety and connectivity, and</w:t>
      </w:r>
      <w:r>
        <w:t xml:space="preserve"> bike lanes </w:t>
      </w:r>
      <w:r w:rsidR="00AC6F9F">
        <w:t xml:space="preserve">when feasible to </w:t>
      </w:r>
      <w:r>
        <w:t>allow for saf</w:t>
      </w:r>
      <w:r w:rsidR="00F87624">
        <w:t>e</w:t>
      </w:r>
      <w:r>
        <w:t xml:space="preserve"> routes to schools, parks, town services</w:t>
      </w:r>
      <w:r w:rsidR="00AC6F9F">
        <w:t xml:space="preserve"> and</w:t>
      </w:r>
      <w:r>
        <w:t xml:space="preserve"> nearby trails</w:t>
      </w:r>
      <w:r w:rsidR="00FB5AC6">
        <w:t>,</w:t>
      </w:r>
    </w:p>
    <w:p w14:paraId="72FD9EE6" w14:textId="15728D49" w:rsidR="00E26967" w:rsidRDefault="00780AD0" w:rsidP="00E26967">
      <w:pPr>
        <w:pStyle w:val="ListParagraph"/>
        <w:numPr>
          <w:ilvl w:val="0"/>
          <w:numId w:val="3"/>
        </w:numPr>
      </w:pPr>
      <w:r>
        <w:t xml:space="preserve">street trees, yards and green spaces </w:t>
      </w:r>
      <w:r w:rsidR="00FB5AC6">
        <w:t xml:space="preserve"> </w:t>
      </w:r>
      <w:r w:rsidR="00F87624">
        <w:t xml:space="preserve">to </w:t>
      </w:r>
      <w:r>
        <w:t>provide natural amenities</w:t>
      </w:r>
      <w:r w:rsidR="00E26967">
        <w:t>,</w:t>
      </w:r>
    </w:p>
    <w:p w14:paraId="1BE92C55" w14:textId="69599D9D" w:rsidR="005C7D56" w:rsidRDefault="00E26967" w:rsidP="00E26967">
      <w:pPr>
        <w:pStyle w:val="ListParagraph"/>
        <w:numPr>
          <w:ilvl w:val="0"/>
          <w:numId w:val="3"/>
        </w:numPr>
      </w:pPr>
      <w:r>
        <w:t>h</w:t>
      </w:r>
      <w:r w:rsidR="00657AA9">
        <w:t>ousing types may be varied</w:t>
      </w:r>
      <w:r w:rsidR="000F7832">
        <w:t>, including single family</w:t>
      </w:r>
      <w:r w:rsidR="00D86AF4">
        <w:t xml:space="preserve"> dwellings,</w:t>
      </w:r>
      <w:r w:rsidR="000F7832">
        <w:t xml:space="preserve"> </w:t>
      </w:r>
      <w:r w:rsidR="007A7DED">
        <w:t>duplexes</w:t>
      </w:r>
      <w:r w:rsidRPr="00D86AF4">
        <w:rPr>
          <w:color w:val="C00000"/>
        </w:rPr>
        <w:t xml:space="preserve">, </w:t>
      </w:r>
      <w:r w:rsidR="00D86AF4" w:rsidRPr="00D86AF4">
        <w:rPr>
          <w:color w:val="C00000"/>
        </w:rPr>
        <w:t>3-4 unit multifamily dwellings</w:t>
      </w:r>
      <w:r w:rsidR="00D86AF4">
        <w:t xml:space="preserve"> </w:t>
      </w:r>
      <w:r>
        <w:t>and a</w:t>
      </w:r>
      <w:r w:rsidR="000F7832">
        <w:t>ccessory dwelling units</w:t>
      </w:r>
      <w:r w:rsidR="00657AA9">
        <w:t>.</w:t>
      </w:r>
      <w:r w:rsidR="000F7832">
        <w:t xml:space="preserve">  </w:t>
      </w:r>
      <w:r w:rsidR="00657AA9">
        <w:t xml:space="preserve">  </w:t>
      </w:r>
    </w:p>
    <w:p w14:paraId="1412D123" w14:textId="04BEFC62" w:rsidR="00F87624" w:rsidRDefault="005C7D56" w:rsidP="00E26967">
      <w:pPr>
        <w:pStyle w:val="ListParagraph"/>
        <w:numPr>
          <w:ilvl w:val="0"/>
          <w:numId w:val="3"/>
        </w:numPr>
      </w:pPr>
      <w:r>
        <w:t>t</w:t>
      </w:r>
      <w:r w:rsidR="00A223CF">
        <w:t xml:space="preserve">he  </w:t>
      </w:r>
      <w:r w:rsidR="00D3476C">
        <w:t xml:space="preserve">character </w:t>
      </w:r>
      <w:r w:rsidR="00A223CF">
        <w:t xml:space="preserve">of these neighborhoods will be </w:t>
      </w:r>
      <w:r w:rsidR="003C7F55">
        <w:t xml:space="preserve">primarily </w:t>
      </w:r>
      <w:r w:rsidR="00A223CF">
        <w:t>residential</w:t>
      </w:r>
    </w:p>
    <w:p w14:paraId="13F23B00" w14:textId="77777777" w:rsidR="0074705A" w:rsidRDefault="00F87624" w:rsidP="00E26967">
      <w:pPr>
        <w:pStyle w:val="ListParagraph"/>
        <w:numPr>
          <w:ilvl w:val="0"/>
          <w:numId w:val="3"/>
        </w:numPr>
      </w:pPr>
      <w:r>
        <w:t xml:space="preserve">Historic viewshed of Round Church </w:t>
      </w:r>
      <w:r w:rsidR="007A3258">
        <w:t xml:space="preserve">is </w:t>
      </w:r>
      <w:r>
        <w:t xml:space="preserve">maintained </w:t>
      </w:r>
    </w:p>
    <w:p w14:paraId="71B36C44" w14:textId="01D02BB5" w:rsidR="00D86AF4" w:rsidRDefault="0074705A" w:rsidP="00E26967">
      <w:pPr>
        <w:pStyle w:val="ListParagraph"/>
        <w:numPr>
          <w:ilvl w:val="0"/>
          <w:numId w:val="3"/>
        </w:numPr>
      </w:pPr>
      <w:ins w:id="4" w:author="Virginia Clarke" w:date="2023-04-23T11:21:00Z">
        <w:r>
          <w:t>Abi</w:t>
        </w:r>
      </w:ins>
      <w:ins w:id="5" w:author="Virginia Clarke" w:date="2023-04-23T11:22:00Z">
        <w:r>
          <w:t>lity of Round Church to host weddings, concerts and other events with on-site parking on the adjacent lawn is maintained</w:t>
        </w:r>
      </w:ins>
      <w:r w:rsidR="00D86AF4">
        <w:t>.</w:t>
      </w:r>
    </w:p>
    <w:p w14:paraId="33FB7F18" w14:textId="03E84C9F" w:rsidR="007B2DAB" w:rsidRPr="007B2DAB" w:rsidRDefault="00D86AF4" w:rsidP="00E26967">
      <w:pPr>
        <w:pStyle w:val="ListParagraph"/>
        <w:numPr>
          <w:ilvl w:val="0"/>
          <w:numId w:val="3"/>
        </w:numPr>
      </w:pPr>
      <w:r>
        <w:rPr>
          <w:color w:val="C00000"/>
        </w:rPr>
        <w:t>All lots will be served by municipal water and sewer service.</w:t>
      </w:r>
      <w:r w:rsidR="00F87624">
        <w:t xml:space="preserve"> </w:t>
      </w:r>
    </w:p>
    <w:p w14:paraId="6A5990A2" w14:textId="7431957D" w:rsidR="007B2DAB" w:rsidRDefault="007B2DAB"/>
    <w:p w14:paraId="2D40C5D6" w14:textId="4AF086E9" w:rsidR="00054FFA" w:rsidRPr="00852C31" w:rsidRDefault="00852C31">
      <w:r>
        <w:rPr>
          <w:b/>
          <w:bCs/>
        </w:rPr>
        <w:t xml:space="preserve">3.12.2  </w:t>
      </w:r>
      <w:r w:rsidR="00850982">
        <w:rPr>
          <w:b/>
          <w:bCs/>
        </w:rPr>
        <w:t>Permitted</w:t>
      </w:r>
      <w:r w:rsidR="00054FFA">
        <w:rPr>
          <w:b/>
          <w:bCs/>
        </w:rPr>
        <w:t xml:space="preserve"> Uses:</w:t>
      </w:r>
      <w:r>
        <w:rPr>
          <w:b/>
          <w:bCs/>
        </w:rPr>
        <w:t xml:space="preserve"> </w:t>
      </w:r>
      <w:r>
        <w:t>The following uses shall be allowed in the VRNS District  after issuance of a Zoning Permit by the Administrative Officer.  Site Plan Review and approval by the DRB pursuant to Section 5.5 may be required.</w:t>
      </w:r>
    </w:p>
    <w:p w14:paraId="04D0880D" w14:textId="05C0B01D" w:rsidR="00A223CF" w:rsidRDefault="00A223CF" w:rsidP="00B84637">
      <w:pPr>
        <w:pStyle w:val="ListParagraph"/>
        <w:numPr>
          <w:ilvl w:val="0"/>
          <w:numId w:val="1"/>
        </w:numPr>
      </w:pPr>
      <w:r>
        <w:t>Accessory dwelling</w:t>
      </w:r>
    </w:p>
    <w:p w14:paraId="4C3108D3" w14:textId="7C82F027" w:rsidR="00850982" w:rsidRDefault="00850982" w:rsidP="00B84637">
      <w:pPr>
        <w:pStyle w:val="ListParagraph"/>
        <w:numPr>
          <w:ilvl w:val="0"/>
          <w:numId w:val="1"/>
        </w:numPr>
      </w:pPr>
      <w:r>
        <w:t>Accessory structure</w:t>
      </w:r>
    </w:p>
    <w:p w14:paraId="4938FD77" w14:textId="5FDA2F73" w:rsidR="009F00BD" w:rsidRDefault="009F00BD" w:rsidP="00B84637">
      <w:pPr>
        <w:pStyle w:val="ListParagraph"/>
        <w:numPr>
          <w:ilvl w:val="0"/>
          <w:numId w:val="1"/>
        </w:numPr>
      </w:pPr>
      <w:r>
        <w:t>Dwelling, single-family</w:t>
      </w:r>
    </w:p>
    <w:p w14:paraId="064B5283" w14:textId="13FFD3E4" w:rsidR="009F00BD" w:rsidRDefault="009F00BD" w:rsidP="00B84637">
      <w:pPr>
        <w:pStyle w:val="ListParagraph"/>
        <w:numPr>
          <w:ilvl w:val="0"/>
          <w:numId w:val="1"/>
        </w:numPr>
      </w:pPr>
      <w:r>
        <w:t>Dwelling, two-family (duplex)</w:t>
      </w:r>
    </w:p>
    <w:p w14:paraId="14DBFE6B" w14:textId="4A85CEAD" w:rsidR="00D86AF4" w:rsidRDefault="00D86AF4" w:rsidP="00B84637">
      <w:pPr>
        <w:pStyle w:val="ListParagraph"/>
        <w:numPr>
          <w:ilvl w:val="0"/>
          <w:numId w:val="1"/>
        </w:numPr>
      </w:pPr>
      <w:r>
        <w:rPr>
          <w:color w:val="C00000"/>
        </w:rPr>
        <w:t>Dwelling, 3-4 unit multifamily</w:t>
      </w:r>
    </w:p>
    <w:p w14:paraId="5B428123" w14:textId="77D8C803" w:rsidR="00A223CF" w:rsidRDefault="00850982" w:rsidP="00A223CF">
      <w:pPr>
        <w:pStyle w:val="ListParagraph"/>
        <w:numPr>
          <w:ilvl w:val="0"/>
          <w:numId w:val="1"/>
        </w:numPr>
      </w:pPr>
      <w:r>
        <w:t>Family child</w:t>
      </w:r>
      <w:r w:rsidR="001F176D">
        <w:t xml:space="preserve"> </w:t>
      </w:r>
      <w:r>
        <w:t>care home</w:t>
      </w:r>
    </w:p>
    <w:p w14:paraId="226F934F" w14:textId="05667D17" w:rsidR="00A223CF" w:rsidRDefault="00A223CF" w:rsidP="00A223CF">
      <w:pPr>
        <w:pStyle w:val="ListParagraph"/>
        <w:numPr>
          <w:ilvl w:val="0"/>
          <w:numId w:val="1"/>
        </w:numPr>
      </w:pPr>
      <w:r>
        <w:t>Group home</w:t>
      </w:r>
      <w:r w:rsidR="00850982">
        <w:t xml:space="preserve"> </w:t>
      </w:r>
    </w:p>
    <w:p w14:paraId="3FC83EE4" w14:textId="5730259B" w:rsidR="00A223CF" w:rsidRDefault="00A223CF" w:rsidP="00A223CF">
      <w:pPr>
        <w:pStyle w:val="ListParagraph"/>
        <w:numPr>
          <w:ilvl w:val="0"/>
          <w:numId w:val="1"/>
        </w:numPr>
      </w:pPr>
      <w:r>
        <w:t>Home occupation</w:t>
      </w:r>
    </w:p>
    <w:p w14:paraId="75C56922" w14:textId="77777777" w:rsidR="009F00BD" w:rsidRDefault="009F00BD" w:rsidP="00D82CB3">
      <w:pPr>
        <w:rPr>
          <w:b/>
          <w:bCs/>
        </w:rPr>
      </w:pPr>
    </w:p>
    <w:p w14:paraId="5642203C" w14:textId="5F1CFA91" w:rsidR="0061107A" w:rsidRPr="00852C31" w:rsidRDefault="00852C31" w:rsidP="00D82CB3">
      <w:r>
        <w:rPr>
          <w:b/>
          <w:bCs/>
        </w:rPr>
        <w:t xml:space="preserve">3.12.3  </w:t>
      </w:r>
      <w:r w:rsidR="00850982">
        <w:rPr>
          <w:b/>
          <w:bCs/>
        </w:rPr>
        <w:t>Conditional</w:t>
      </w:r>
      <w:r w:rsidR="00A223CF" w:rsidRPr="00A223CF">
        <w:rPr>
          <w:b/>
          <w:bCs/>
        </w:rPr>
        <w:t xml:space="preserve"> </w:t>
      </w:r>
      <w:r w:rsidR="00850982">
        <w:rPr>
          <w:b/>
          <w:bCs/>
        </w:rPr>
        <w:t>U</w:t>
      </w:r>
      <w:r w:rsidR="00A223CF" w:rsidRPr="00A223CF">
        <w:rPr>
          <w:b/>
          <w:bCs/>
        </w:rPr>
        <w:t>ses</w:t>
      </w:r>
      <w:r w:rsidR="00A223CF">
        <w:rPr>
          <w:b/>
          <w:bCs/>
        </w:rPr>
        <w:t>:</w:t>
      </w:r>
      <w:r>
        <w:rPr>
          <w:b/>
          <w:bCs/>
        </w:rPr>
        <w:t xml:space="preserve">  </w:t>
      </w:r>
      <w:r>
        <w:t xml:space="preserve">The following uses may be allowed in the VRNS District after issuance of conditional use approval by the DRB. </w:t>
      </w:r>
    </w:p>
    <w:p w14:paraId="3C8322EF" w14:textId="36B648F5" w:rsidR="00740544" w:rsidRDefault="00963FEF" w:rsidP="00740544">
      <w:pPr>
        <w:pStyle w:val="ListParagraph"/>
        <w:numPr>
          <w:ilvl w:val="0"/>
          <w:numId w:val="7"/>
        </w:numPr>
      </w:pPr>
      <w:r>
        <w:t>Artist/Craft studio</w:t>
      </w:r>
    </w:p>
    <w:p w14:paraId="796CB9D3" w14:textId="67EE4518" w:rsidR="009F00BD" w:rsidRDefault="00D3476C" w:rsidP="00D86AF4">
      <w:pPr>
        <w:pStyle w:val="ListParagraph"/>
        <w:numPr>
          <w:ilvl w:val="0"/>
          <w:numId w:val="7"/>
        </w:numPr>
      </w:pPr>
      <w:ins w:id="6" w:author="Virginia Clarke" w:date="2023-03-12T14:40:00Z">
        <w:r>
          <w:t>Child care facility, large home based</w:t>
        </w:r>
      </w:ins>
    </w:p>
    <w:p w14:paraId="02B5FFC0" w14:textId="39683367" w:rsidR="00963FEF" w:rsidRDefault="005D516A" w:rsidP="001D0084">
      <w:pPr>
        <w:pStyle w:val="ListParagraph"/>
        <w:numPr>
          <w:ilvl w:val="0"/>
          <w:numId w:val="7"/>
        </w:numPr>
      </w:pPr>
      <w:r>
        <w:t>Museum</w:t>
      </w:r>
    </w:p>
    <w:p w14:paraId="6D88C3BE" w14:textId="5EB29815" w:rsidR="001F176D" w:rsidRPr="0057169C" w:rsidRDefault="001F176D" w:rsidP="001D0084">
      <w:pPr>
        <w:pStyle w:val="ListParagraph"/>
        <w:numPr>
          <w:ilvl w:val="0"/>
          <w:numId w:val="7"/>
        </w:numPr>
      </w:pPr>
      <w:r>
        <w:lastRenderedPageBreak/>
        <w:t>Park or open space</w:t>
      </w:r>
    </w:p>
    <w:p w14:paraId="191E1C7A" w14:textId="4BEF942C" w:rsidR="00112DF1" w:rsidRPr="00BD7133" w:rsidRDefault="00BD7133" w:rsidP="00E46DCD">
      <w:pPr>
        <w:pStyle w:val="ListParagraph"/>
        <w:numPr>
          <w:ilvl w:val="0"/>
          <w:numId w:val="7"/>
        </w:numPr>
        <w:rPr>
          <w:color w:val="00B0F0"/>
          <w:u w:val="single"/>
        </w:rPr>
      </w:pPr>
      <w:r w:rsidRPr="00BD7133">
        <w:rPr>
          <w:color w:val="00B0F0"/>
          <w:u w:val="single"/>
        </w:rPr>
        <w:t>Supported Housing Facility</w:t>
      </w:r>
    </w:p>
    <w:p w14:paraId="080E88E7" w14:textId="54059A61" w:rsidR="009E753F" w:rsidRPr="00560153" w:rsidRDefault="00CC1241" w:rsidP="00CC1241">
      <w:pPr>
        <w:ind w:left="360"/>
        <w:rPr>
          <w:ins w:id="7" w:author="Virginia Clarke" w:date="2023-04-23T11:26:00Z"/>
          <w:color w:val="00B0F0"/>
        </w:rPr>
      </w:pPr>
      <w:r w:rsidRPr="00560153">
        <w:rPr>
          <w:color w:val="00B0F0"/>
        </w:rPr>
        <w:t xml:space="preserve">f)     </w:t>
      </w:r>
      <w:r w:rsidR="00560153" w:rsidRPr="00560153">
        <w:rPr>
          <w:color w:val="00B0F0"/>
          <w:u w:val="single"/>
        </w:rPr>
        <w:t>Two</w:t>
      </w:r>
      <w:r w:rsidR="00560153">
        <w:rPr>
          <w:color w:val="00B0F0"/>
          <w:u w:val="single"/>
        </w:rPr>
        <w:t xml:space="preserve"> residential structures on a lot (see section 3.12.5)</w:t>
      </w:r>
    </w:p>
    <w:p w14:paraId="24E2169B" w14:textId="3BEE5186" w:rsidR="00896662" w:rsidRDefault="00896662" w:rsidP="00896662">
      <w:pPr>
        <w:ind w:left="360"/>
      </w:pPr>
    </w:p>
    <w:p w14:paraId="080D1373" w14:textId="77777777" w:rsidR="009E753F" w:rsidRDefault="009E753F" w:rsidP="009E753F">
      <w:pPr>
        <w:pStyle w:val="ListParagraph"/>
      </w:pPr>
    </w:p>
    <w:p w14:paraId="232224B0" w14:textId="77777777" w:rsidR="00E15DC0" w:rsidRDefault="00F90E1A" w:rsidP="009E753F">
      <w:pPr>
        <w:rPr>
          <w:b/>
          <w:bCs/>
        </w:rPr>
      </w:pPr>
      <w:r w:rsidRPr="009E753F">
        <w:rPr>
          <w:b/>
          <w:bCs/>
        </w:rPr>
        <w:t xml:space="preserve">3.12.4  </w:t>
      </w:r>
      <w:r w:rsidR="00E15DC0">
        <w:rPr>
          <w:b/>
          <w:bCs/>
        </w:rPr>
        <w:t xml:space="preserve">Residential density </w:t>
      </w:r>
    </w:p>
    <w:p w14:paraId="1AF15F22" w14:textId="64E4E901" w:rsidR="00E15DC0" w:rsidRPr="00F00B4C" w:rsidRDefault="00E15DC0" w:rsidP="00470C34">
      <w:pPr>
        <w:pStyle w:val="ListParagraph"/>
        <w:rPr>
          <w:color w:val="C00000"/>
        </w:rPr>
      </w:pPr>
      <w:ins w:id="8" w:author="Virginia Clarke" w:date="2023-03-11T19:06:00Z">
        <w:r w:rsidRPr="00A27A3A">
          <w:t>Maximum Residential Density -  1 dwelling unit for ever</w:t>
        </w:r>
      </w:ins>
      <w:ins w:id="9" w:author="Virginia Clarke" w:date="2023-03-11T19:07:00Z">
        <w:r w:rsidRPr="00A27A3A">
          <w:t xml:space="preserve">y </w:t>
        </w:r>
      </w:ins>
      <w:r w:rsidR="002A3272" w:rsidRPr="002A3272">
        <w:rPr>
          <w:color w:val="C00000"/>
          <w:u w:val="single"/>
        </w:rPr>
        <w:t>8,</w:t>
      </w:r>
      <w:r w:rsidR="00410AB0">
        <w:rPr>
          <w:color w:val="C00000"/>
          <w:u w:val="single"/>
        </w:rPr>
        <w:t>7</w:t>
      </w:r>
      <w:r w:rsidR="007A7DED">
        <w:rPr>
          <w:color w:val="C00000"/>
          <w:u w:val="single"/>
        </w:rPr>
        <w:t>12</w:t>
      </w:r>
      <w:r>
        <w:rPr>
          <w:color w:val="C00000"/>
        </w:rPr>
        <w:t>_</w:t>
      </w:r>
      <w:ins w:id="10" w:author="Virginia Clarke" w:date="2023-03-11T19:07:00Z">
        <w:r w:rsidRPr="00A27A3A">
          <w:t>square feet of land</w:t>
        </w:r>
      </w:ins>
      <w:r w:rsidRPr="00A27A3A">
        <w:t xml:space="preserve"> </w:t>
      </w:r>
      <w:r w:rsidR="00F00B4C" w:rsidRPr="00F00B4C">
        <w:rPr>
          <w:color w:val="C00000"/>
        </w:rPr>
        <w:t>(</w:t>
      </w:r>
      <w:r w:rsidR="00F44592">
        <w:rPr>
          <w:color w:val="C00000"/>
        </w:rPr>
        <w:t xml:space="preserve"> 5 U/A  -</w:t>
      </w:r>
      <w:r w:rsidR="00F00B4C" w:rsidRPr="00F00B4C">
        <w:rPr>
          <w:color w:val="C00000"/>
        </w:rPr>
        <w:t xml:space="preserve">see section </w:t>
      </w:r>
      <w:r w:rsidR="00F00B4C">
        <w:rPr>
          <w:color w:val="C00000"/>
        </w:rPr>
        <w:t>6. 1</w:t>
      </w:r>
      <w:r w:rsidR="001E0B8F">
        <w:rPr>
          <w:color w:val="C00000"/>
        </w:rPr>
        <w:t>4</w:t>
      </w:r>
      <w:r w:rsidR="00F00B4C">
        <w:rPr>
          <w:color w:val="C00000"/>
        </w:rPr>
        <w:t>)</w:t>
      </w:r>
    </w:p>
    <w:p w14:paraId="706546EC" w14:textId="77777777" w:rsidR="00E15DC0" w:rsidRPr="00F00B4C" w:rsidRDefault="00E15DC0" w:rsidP="009E753F">
      <w:pPr>
        <w:rPr>
          <w:b/>
          <w:bCs/>
          <w:color w:val="C00000"/>
        </w:rPr>
      </w:pPr>
    </w:p>
    <w:p w14:paraId="6383F8D1" w14:textId="3D56E556" w:rsidR="00E15DC0" w:rsidRDefault="003B0835" w:rsidP="009E753F">
      <w:pPr>
        <w:rPr>
          <w:b/>
          <w:bCs/>
        </w:rPr>
      </w:pPr>
      <w:r>
        <w:rPr>
          <w:b/>
          <w:bCs/>
        </w:rPr>
        <w:t xml:space="preserve">   </w:t>
      </w:r>
    </w:p>
    <w:p w14:paraId="411E6FD8" w14:textId="77777777" w:rsidR="003B0835" w:rsidRDefault="00E15DC0" w:rsidP="003B0835">
      <w:r>
        <w:rPr>
          <w:b/>
          <w:bCs/>
        </w:rPr>
        <w:t xml:space="preserve">3.12.5  </w:t>
      </w:r>
      <w:r w:rsidR="00E46DCD" w:rsidRPr="009E753F">
        <w:rPr>
          <w:b/>
          <w:bCs/>
        </w:rPr>
        <w:t>Dimensional requirements:</w:t>
      </w:r>
    </w:p>
    <w:p w14:paraId="6D377475" w14:textId="77777777" w:rsidR="003B0835" w:rsidRDefault="003B0835" w:rsidP="003B0835">
      <w:pPr>
        <w:ind w:left="540"/>
      </w:pPr>
      <w:r>
        <w:t xml:space="preserve">a)  </w:t>
      </w:r>
      <w:r w:rsidR="00E46DCD">
        <w:t xml:space="preserve">Minimum lot size: </w:t>
      </w:r>
      <w:del w:id="11" w:author="Virginia Clarke" w:date="2023-03-11T19:05:00Z">
        <w:r w:rsidR="00E46DCD" w:rsidDel="00EC20F1">
          <w:delText>1/</w:delText>
        </w:r>
        <w:r w:rsidR="00914553" w:rsidDel="00EC20F1">
          <w:delText>2</w:delText>
        </w:r>
        <w:r w:rsidR="00E46DCD" w:rsidDel="00EC20F1">
          <w:delText>A</w:delText>
        </w:r>
      </w:del>
      <w:ins w:id="12" w:author="Virginia Clarke" w:date="2023-03-11T19:06:00Z">
        <w:r w:rsidR="00EC20F1">
          <w:t xml:space="preserve">  </w:t>
        </w:r>
      </w:ins>
      <w:ins w:id="13" w:author="Virginia Clarke" w:date="2023-03-11T19:05:00Z">
        <w:r w:rsidR="00EC20F1">
          <w:t xml:space="preserve"> </w:t>
        </w:r>
      </w:ins>
      <w:r w:rsidR="00410AB0" w:rsidRPr="003B0835">
        <w:rPr>
          <w:color w:val="C00000"/>
          <w:u w:val="single"/>
        </w:rPr>
        <w:t>8,7</w:t>
      </w:r>
      <w:r w:rsidR="00350ECE" w:rsidRPr="003B0835">
        <w:rPr>
          <w:color w:val="C00000"/>
          <w:u w:val="single"/>
        </w:rPr>
        <w:t>12</w:t>
      </w:r>
      <w:ins w:id="14" w:author="Virginia Clarke" w:date="2023-03-12T14:41:00Z">
        <w:r w:rsidR="00F82B9F" w:rsidRPr="003B0835">
          <w:rPr>
            <w:u w:val="single"/>
          </w:rPr>
          <w:t xml:space="preserve"> s</w:t>
        </w:r>
        <w:r w:rsidR="00F82B9F">
          <w:t>quare feet</w:t>
        </w:r>
      </w:ins>
      <w:r w:rsidR="00350ECE" w:rsidRPr="003B0835">
        <w:rPr>
          <w:color w:val="C00000"/>
        </w:rPr>
        <w:t>1/5 A)</w:t>
      </w:r>
      <w:r w:rsidR="00EC20F1">
        <w:t>Lot Dimensions –</w:t>
      </w:r>
    </w:p>
    <w:p w14:paraId="450D5663" w14:textId="77777777" w:rsidR="003B0835" w:rsidRDefault="003B0835" w:rsidP="003B0835">
      <w:pPr>
        <w:ind w:left="540"/>
      </w:pPr>
      <w:r>
        <w:t xml:space="preserve">b) </w:t>
      </w:r>
      <w:r w:rsidR="00EC20F1">
        <w:t xml:space="preserve"> Each lot</w:t>
      </w:r>
      <w:r w:rsidR="00326ABD">
        <w:t xml:space="preserve"> must contain a point from which a circle with a radius of 25 feet can be inscribed</w:t>
      </w:r>
    </w:p>
    <w:p w14:paraId="0BF8F3D1" w14:textId="77777777" w:rsidR="003B0835" w:rsidRDefault="003B0835" w:rsidP="003B0835">
      <w:pPr>
        <w:ind w:left="540"/>
      </w:pPr>
      <w:r>
        <w:t xml:space="preserve">     </w:t>
      </w:r>
      <w:r w:rsidR="00326ABD">
        <w:t xml:space="preserve"> within the boundary of the lot</w:t>
      </w:r>
      <w:r w:rsidR="00EC20F1">
        <w:t xml:space="preserve">:  </w:t>
      </w:r>
    </w:p>
    <w:p w14:paraId="0DDEB0C7" w14:textId="77777777" w:rsidR="003B0835" w:rsidRDefault="003B0835" w:rsidP="003B0835">
      <w:pPr>
        <w:ind w:left="540"/>
      </w:pPr>
      <w:r>
        <w:t xml:space="preserve"> c)  </w:t>
      </w:r>
      <w:r w:rsidR="0080402C">
        <w:t xml:space="preserve">Minimum lot frontage:  </w:t>
      </w:r>
      <w:r w:rsidR="008858DA">
        <w:t>No lot having frontage on a public or private road shall have less than</w:t>
      </w:r>
    </w:p>
    <w:p w14:paraId="0B18B5CE" w14:textId="77777777" w:rsidR="003B0835" w:rsidRDefault="003B0835" w:rsidP="003B0835">
      <w:pPr>
        <w:ind w:left="540"/>
      </w:pPr>
      <w:r>
        <w:t xml:space="preserve">     </w:t>
      </w:r>
      <w:r w:rsidR="008858DA">
        <w:t xml:space="preserve"> 75 feet of continuous uninterrupted length of said frontage or the lot must have access to a </w:t>
      </w:r>
    </w:p>
    <w:p w14:paraId="440C7B3C" w14:textId="77777777" w:rsidR="003B0835" w:rsidRDefault="003B0835" w:rsidP="003B0835">
      <w:pPr>
        <w:ind w:left="540"/>
      </w:pPr>
      <w:r>
        <w:t xml:space="preserve">      </w:t>
      </w:r>
      <w:r w:rsidR="008858DA">
        <w:t>public or private road with approval by the DRB pursuant to Section 4.2 and 4.3</w:t>
      </w:r>
    </w:p>
    <w:p w14:paraId="69795AD5" w14:textId="77777777" w:rsidR="003B0835" w:rsidRDefault="003B0835" w:rsidP="003B0835">
      <w:pPr>
        <w:ind w:left="540"/>
        <w:rPr>
          <w:color w:val="C00000"/>
        </w:rPr>
      </w:pPr>
      <w:r>
        <w:t xml:space="preserve">  d)   </w:t>
      </w:r>
      <w:r w:rsidR="008858DA">
        <w:t>Maximum lot coverage</w:t>
      </w:r>
      <w:r w:rsidR="008858DA" w:rsidRPr="003A3CAD">
        <w:rPr>
          <w:color w:val="C00000"/>
        </w:rPr>
        <w:t xml:space="preserve">:  </w:t>
      </w:r>
      <w:r w:rsidR="003A3CAD" w:rsidRPr="003A3CAD">
        <w:rPr>
          <w:strike/>
          <w:color w:val="C00000"/>
        </w:rPr>
        <w:t>40%</w:t>
      </w:r>
      <w:r w:rsidR="008858DA" w:rsidRPr="003A3CAD">
        <w:rPr>
          <w:color w:val="C00000"/>
        </w:rPr>
        <w:t xml:space="preserve">  50%</w:t>
      </w:r>
    </w:p>
    <w:p w14:paraId="04E7A8AE" w14:textId="77777777" w:rsidR="003B0835" w:rsidRDefault="003B0835" w:rsidP="003B0835">
      <w:pPr>
        <w:ind w:left="540"/>
      </w:pPr>
      <w:r>
        <w:rPr>
          <w:color w:val="C00000"/>
        </w:rPr>
        <w:t xml:space="preserve">  </w:t>
      </w:r>
      <w:r>
        <w:t xml:space="preserve">e)  </w:t>
      </w:r>
      <w:r w:rsidR="008858DA">
        <w:t xml:space="preserve"> The height of any structure shall not exceed 35 feet, except as provided in Section 4.11</w:t>
      </w:r>
    </w:p>
    <w:p w14:paraId="727F1C18" w14:textId="74E7AC73" w:rsidR="008D1E6A" w:rsidRPr="003217DC" w:rsidRDefault="003B0835" w:rsidP="003B0835">
      <w:pPr>
        <w:ind w:left="540"/>
      </w:pPr>
      <w:r>
        <w:t xml:space="preserve">  </w:t>
      </w:r>
      <w:r>
        <w:rPr>
          <w:bCs/>
        </w:rPr>
        <w:t xml:space="preserve">f)  </w:t>
      </w:r>
      <w:moveFromRangeStart w:id="15" w:author="Virginia Clarke" w:date="2023-03-11T19:08:00Z" w:name="move129454122"/>
      <w:moveFromRangeEnd w:id="15"/>
      <w:r w:rsidR="004A3446" w:rsidRPr="003217DC">
        <w:rPr>
          <w:bCs/>
        </w:rPr>
        <w:t>Front</w:t>
      </w:r>
      <w:r w:rsidR="001E0A49" w:rsidRPr="003217DC">
        <w:rPr>
          <w:bCs/>
        </w:rPr>
        <w:t xml:space="preserve"> yard setback</w:t>
      </w:r>
      <w:r w:rsidR="004A3446" w:rsidRPr="003217DC">
        <w:rPr>
          <w:bCs/>
        </w:rPr>
        <w:t xml:space="preserve">: </w:t>
      </w:r>
    </w:p>
    <w:p w14:paraId="6F3F13F9" w14:textId="52949D84" w:rsidR="004E1360" w:rsidRPr="003B0835" w:rsidRDefault="008D1E6A" w:rsidP="003B0835">
      <w:pPr>
        <w:pStyle w:val="ListParagraph"/>
      </w:pPr>
      <w:r>
        <w:rPr>
          <w:bCs/>
        </w:rPr>
        <w:t xml:space="preserve">         </w:t>
      </w:r>
      <w:proofErr w:type="spellStart"/>
      <w:r w:rsidR="003B0835">
        <w:rPr>
          <w:bCs/>
        </w:rPr>
        <w:t>i</w:t>
      </w:r>
      <w:proofErr w:type="spellEnd"/>
      <w:r w:rsidR="003B0835">
        <w:rPr>
          <w:bCs/>
        </w:rPr>
        <w:t xml:space="preserve">.  </w:t>
      </w:r>
      <w:r w:rsidR="00C6196D" w:rsidRPr="008D1E6A">
        <w:rPr>
          <w:bCs/>
        </w:rPr>
        <w:t>principal</w:t>
      </w:r>
      <w:r w:rsidR="004A3446" w:rsidRPr="008D1E6A">
        <w:rPr>
          <w:bCs/>
        </w:rPr>
        <w:t xml:space="preserve"> </w:t>
      </w:r>
      <w:r w:rsidR="00C6196D" w:rsidRPr="008D1E6A">
        <w:rPr>
          <w:bCs/>
        </w:rPr>
        <w:t xml:space="preserve">structure  </w:t>
      </w:r>
      <w:r w:rsidR="0082141D" w:rsidRPr="008D1E6A">
        <w:rPr>
          <w:bCs/>
        </w:rPr>
        <w:t xml:space="preserve">-- </w:t>
      </w:r>
      <w:r w:rsidR="003217DC">
        <w:rPr>
          <w:bCs/>
        </w:rPr>
        <w:t>m</w:t>
      </w:r>
      <w:r w:rsidR="004E1360">
        <w:rPr>
          <w:bCs/>
        </w:rPr>
        <w:t xml:space="preserve">inimum = </w:t>
      </w:r>
      <w:r w:rsidR="00350ECE">
        <w:rPr>
          <w:bCs/>
        </w:rPr>
        <w:t>1</w:t>
      </w:r>
      <w:r w:rsidR="00350ECE">
        <w:rPr>
          <w:bCs/>
          <w:color w:val="C00000"/>
        </w:rPr>
        <w:t>5</w:t>
      </w:r>
      <w:r w:rsidR="000440CA">
        <w:rPr>
          <w:bCs/>
        </w:rPr>
        <w:t xml:space="preserve"> feet</w:t>
      </w:r>
    </w:p>
    <w:p w14:paraId="059070CC" w14:textId="528B690C" w:rsidR="004E1360" w:rsidRDefault="00C6196D" w:rsidP="00E46DCD">
      <w:pPr>
        <w:rPr>
          <w:bCs/>
        </w:rPr>
      </w:pPr>
      <w:r>
        <w:rPr>
          <w:bCs/>
        </w:rPr>
        <w:t xml:space="preserve">                        </w:t>
      </w:r>
      <w:r w:rsidR="003B0835">
        <w:rPr>
          <w:bCs/>
        </w:rPr>
        <w:t xml:space="preserve">ii.  </w:t>
      </w:r>
      <w:r w:rsidR="004E1360">
        <w:rPr>
          <w:bCs/>
        </w:rPr>
        <w:t xml:space="preserve"> </w:t>
      </w:r>
      <w:r w:rsidR="004A3446">
        <w:rPr>
          <w:bCs/>
        </w:rPr>
        <w:t xml:space="preserve">accessory </w:t>
      </w:r>
      <w:r>
        <w:rPr>
          <w:bCs/>
        </w:rPr>
        <w:t xml:space="preserve"> </w:t>
      </w:r>
      <w:r w:rsidR="001E0A49">
        <w:rPr>
          <w:bCs/>
        </w:rPr>
        <w:t>structure</w:t>
      </w:r>
      <w:r>
        <w:rPr>
          <w:bCs/>
        </w:rPr>
        <w:t xml:space="preserve"> </w:t>
      </w:r>
      <w:r w:rsidR="00D75CC3">
        <w:rPr>
          <w:bCs/>
        </w:rPr>
        <w:t>or dwelling</w:t>
      </w:r>
      <w:r w:rsidR="0082141D">
        <w:rPr>
          <w:bCs/>
        </w:rPr>
        <w:t xml:space="preserve">  --  </w:t>
      </w:r>
      <w:r>
        <w:rPr>
          <w:bCs/>
        </w:rPr>
        <w:t xml:space="preserve"> minimum of 10’ behind front of principal</w:t>
      </w:r>
    </w:p>
    <w:p w14:paraId="1D435233" w14:textId="2E10E031" w:rsidR="00C6196D" w:rsidRDefault="004E1360" w:rsidP="00E46DCD">
      <w:pPr>
        <w:rPr>
          <w:bCs/>
        </w:rPr>
      </w:pPr>
      <w:r>
        <w:rPr>
          <w:bCs/>
        </w:rPr>
        <w:t xml:space="preserve">                                                                        </w:t>
      </w:r>
      <w:r w:rsidR="00C6196D">
        <w:rPr>
          <w:bCs/>
        </w:rPr>
        <w:t xml:space="preserve"> </w:t>
      </w:r>
      <w:r w:rsidR="003B0835">
        <w:rPr>
          <w:bCs/>
        </w:rPr>
        <w:t>s</w:t>
      </w:r>
      <w:r w:rsidR="00C6196D">
        <w:rPr>
          <w:bCs/>
        </w:rPr>
        <w:t>tructure</w:t>
      </w:r>
    </w:p>
    <w:p w14:paraId="78ACAB8A" w14:textId="16F85E8A" w:rsidR="004E1360" w:rsidRDefault="004E1360" w:rsidP="00E46DCD">
      <w:pPr>
        <w:rPr>
          <w:bCs/>
        </w:rPr>
      </w:pPr>
      <w:r>
        <w:rPr>
          <w:bCs/>
        </w:rPr>
        <w:t xml:space="preserve">                         </w:t>
      </w:r>
      <w:r w:rsidR="003B0835">
        <w:rPr>
          <w:bCs/>
        </w:rPr>
        <w:t xml:space="preserve">iii.   </w:t>
      </w:r>
      <w:r w:rsidR="003217DC">
        <w:rPr>
          <w:bCs/>
        </w:rPr>
        <w:t>a</w:t>
      </w:r>
      <w:r>
        <w:rPr>
          <w:bCs/>
        </w:rPr>
        <w:t>ttached garage  -- minimum of 5ft further back than front of principal structure</w:t>
      </w:r>
    </w:p>
    <w:p w14:paraId="4E8A495A" w14:textId="77777777" w:rsidR="00470C34" w:rsidRDefault="00470C34" w:rsidP="00470C34">
      <w:pPr>
        <w:ind w:left="360"/>
        <w:rPr>
          <w:bCs/>
        </w:rPr>
      </w:pPr>
    </w:p>
    <w:p w14:paraId="5FAB4BD1" w14:textId="06C238B3" w:rsidR="008D1E6A" w:rsidRPr="00470C34" w:rsidRDefault="00470C34" w:rsidP="00470C34">
      <w:pPr>
        <w:ind w:left="360"/>
        <w:rPr>
          <w:bCs/>
        </w:rPr>
      </w:pPr>
      <w:r>
        <w:rPr>
          <w:bCs/>
        </w:rPr>
        <w:t xml:space="preserve">        f)  </w:t>
      </w:r>
      <w:r w:rsidR="008D1E6A" w:rsidRPr="00470C34">
        <w:rPr>
          <w:bCs/>
        </w:rPr>
        <w:t>Side yard setback:</w:t>
      </w:r>
    </w:p>
    <w:p w14:paraId="7755D9DC" w14:textId="66E7EBE9" w:rsidR="008D1E6A" w:rsidRDefault="008D1E6A" w:rsidP="008D1E6A">
      <w:pPr>
        <w:rPr>
          <w:bCs/>
        </w:rPr>
      </w:pPr>
      <w:r>
        <w:rPr>
          <w:bCs/>
        </w:rPr>
        <w:t xml:space="preserve">                       </w:t>
      </w:r>
      <w:r w:rsidR="003B0835">
        <w:rPr>
          <w:bCs/>
        </w:rPr>
        <w:t xml:space="preserve">    </w:t>
      </w:r>
      <w:proofErr w:type="spellStart"/>
      <w:r w:rsidR="003B0835">
        <w:rPr>
          <w:bCs/>
        </w:rPr>
        <w:t>i</w:t>
      </w:r>
      <w:proofErr w:type="spellEnd"/>
      <w:r w:rsidR="003B0835">
        <w:rPr>
          <w:bCs/>
        </w:rPr>
        <w:t xml:space="preserve">.  </w:t>
      </w:r>
      <w:r>
        <w:rPr>
          <w:bCs/>
        </w:rPr>
        <w:t xml:space="preserve">Principal structure = </w:t>
      </w:r>
      <w:r w:rsidR="00993C9D">
        <w:rPr>
          <w:bCs/>
        </w:rPr>
        <w:t xml:space="preserve">minimum </w:t>
      </w:r>
      <w:r>
        <w:rPr>
          <w:bCs/>
        </w:rPr>
        <w:t>10 feet</w:t>
      </w:r>
    </w:p>
    <w:p w14:paraId="041D9339" w14:textId="6CF114C3" w:rsidR="008D1E6A" w:rsidRDefault="008D1E6A" w:rsidP="008D1E6A">
      <w:pPr>
        <w:rPr>
          <w:bCs/>
        </w:rPr>
      </w:pPr>
      <w:r>
        <w:rPr>
          <w:bCs/>
        </w:rPr>
        <w:t xml:space="preserve">                      </w:t>
      </w:r>
      <w:r w:rsidR="003B0835">
        <w:rPr>
          <w:bCs/>
        </w:rPr>
        <w:t xml:space="preserve">     ii.  </w:t>
      </w:r>
      <w:r>
        <w:rPr>
          <w:bCs/>
        </w:rPr>
        <w:t xml:space="preserve"> Accessory structure or dwelling = </w:t>
      </w:r>
      <w:r w:rsidR="00993C9D">
        <w:rPr>
          <w:bCs/>
        </w:rPr>
        <w:t xml:space="preserve">minimum </w:t>
      </w:r>
      <w:r>
        <w:rPr>
          <w:bCs/>
        </w:rPr>
        <w:t>5 feet</w:t>
      </w:r>
    </w:p>
    <w:p w14:paraId="27FE2A50" w14:textId="77777777" w:rsidR="008D1E6A" w:rsidRPr="008D1E6A" w:rsidRDefault="008D1E6A" w:rsidP="008D1E6A">
      <w:pPr>
        <w:rPr>
          <w:bCs/>
        </w:rPr>
      </w:pPr>
    </w:p>
    <w:p w14:paraId="60AD8E56" w14:textId="7BE7FDB8" w:rsidR="00C6196D" w:rsidRPr="003217DC" w:rsidRDefault="00470C34" w:rsidP="00470C34">
      <w:pPr>
        <w:pStyle w:val="ListParagraph"/>
        <w:rPr>
          <w:bCs/>
        </w:rPr>
      </w:pPr>
      <w:r>
        <w:rPr>
          <w:bCs/>
        </w:rPr>
        <w:t xml:space="preserve">   g)  </w:t>
      </w:r>
      <w:r w:rsidR="003B0835">
        <w:rPr>
          <w:bCs/>
        </w:rPr>
        <w:t xml:space="preserve"> </w:t>
      </w:r>
      <w:r w:rsidR="00C6196D" w:rsidRPr="003217DC">
        <w:rPr>
          <w:bCs/>
        </w:rPr>
        <w:t>Rear</w:t>
      </w:r>
      <w:r w:rsidR="003217DC" w:rsidRPr="003217DC">
        <w:rPr>
          <w:bCs/>
        </w:rPr>
        <w:t xml:space="preserve"> yard setback</w:t>
      </w:r>
      <w:r w:rsidR="00C6196D" w:rsidRPr="003217DC">
        <w:rPr>
          <w:bCs/>
        </w:rPr>
        <w:t xml:space="preserve">: </w:t>
      </w:r>
    </w:p>
    <w:p w14:paraId="50C830CF" w14:textId="054AE9D6" w:rsidR="004A3446" w:rsidRDefault="00993C9D" w:rsidP="00993C9D">
      <w:pPr>
        <w:pStyle w:val="ListParagraph"/>
        <w:rPr>
          <w:bCs/>
        </w:rPr>
      </w:pPr>
      <w:r>
        <w:rPr>
          <w:bCs/>
        </w:rPr>
        <w:t xml:space="preserve">        </w:t>
      </w:r>
      <w:r w:rsidR="003B0835">
        <w:rPr>
          <w:bCs/>
        </w:rPr>
        <w:t xml:space="preserve">    </w:t>
      </w:r>
      <w:proofErr w:type="spellStart"/>
      <w:r w:rsidR="003B0835">
        <w:rPr>
          <w:bCs/>
        </w:rPr>
        <w:t>i</w:t>
      </w:r>
      <w:proofErr w:type="spellEnd"/>
      <w:r w:rsidR="003B0835">
        <w:rPr>
          <w:bCs/>
        </w:rPr>
        <w:t xml:space="preserve">.  </w:t>
      </w:r>
      <w:r>
        <w:rPr>
          <w:bCs/>
        </w:rPr>
        <w:t xml:space="preserve"> Principal structure </w:t>
      </w:r>
      <w:r w:rsidR="00C6196D">
        <w:rPr>
          <w:bCs/>
        </w:rPr>
        <w:t>minimum = 1</w:t>
      </w:r>
      <w:ins w:id="16" w:author="Virginia Clarke" w:date="2023-03-11T19:28:00Z">
        <w:r>
          <w:rPr>
            <w:bCs/>
          </w:rPr>
          <w:t>5</w:t>
        </w:r>
      </w:ins>
      <w:r>
        <w:rPr>
          <w:bCs/>
        </w:rPr>
        <w:t xml:space="preserve"> feet</w:t>
      </w:r>
    </w:p>
    <w:p w14:paraId="4F609AF5" w14:textId="116AD4DE" w:rsidR="00C6196D" w:rsidRDefault="002A1D43" w:rsidP="00E46DCD">
      <w:pPr>
        <w:rPr>
          <w:bCs/>
        </w:rPr>
      </w:pPr>
      <w:r>
        <w:rPr>
          <w:bCs/>
        </w:rPr>
        <w:t xml:space="preserve">                     </w:t>
      </w:r>
      <w:r w:rsidR="003B0835">
        <w:rPr>
          <w:bCs/>
        </w:rPr>
        <w:t xml:space="preserve">   </w:t>
      </w:r>
      <w:r>
        <w:rPr>
          <w:bCs/>
        </w:rPr>
        <w:t xml:space="preserve">  </w:t>
      </w:r>
      <w:r w:rsidR="003B0835">
        <w:rPr>
          <w:bCs/>
        </w:rPr>
        <w:t xml:space="preserve">ii.  </w:t>
      </w:r>
      <w:r w:rsidR="00993C9D">
        <w:rPr>
          <w:bCs/>
        </w:rPr>
        <w:t>Accessory structure minimum = 5 feet</w:t>
      </w:r>
    </w:p>
    <w:p w14:paraId="6B610BE8" w14:textId="6479D9B3" w:rsidR="00993C9D" w:rsidRDefault="00993C9D" w:rsidP="00E46DCD">
      <w:pPr>
        <w:rPr>
          <w:bCs/>
        </w:rPr>
      </w:pPr>
    </w:p>
    <w:p w14:paraId="31A19772" w14:textId="27E1891A" w:rsidR="00993C9D" w:rsidRDefault="00993C9D" w:rsidP="00E46DCD">
      <w:pPr>
        <w:rPr>
          <w:bCs/>
        </w:rPr>
      </w:pPr>
    </w:p>
    <w:p w14:paraId="12555FF3" w14:textId="77226011" w:rsidR="00993C9D" w:rsidRPr="00993C9D" w:rsidRDefault="00F90E1A" w:rsidP="00E46DCD">
      <w:pPr>
        <w:rPr>
          <w:b/>
          <w:rPrChange w:id="17" w:author="Virginia Clarke" w:date="2023-03-11T19:29:00Z">
            <w:rPr>
              <w:bCs/>
            </w:rPr>
          </w:rPrChange>
        </w:rPr>
      </w:pPr>
      <w:r>
        <w:rPr>
          <w:b/>
          <w:color w:val="C00000"/>
        </w:rPr>
        <w:t>3.12.</w:t>
      </w:r>
      <w:r w:rsidR="00E15DC0">
        <w:rPr>
          <w:b/>
          <w:color w:val="C00000"/>
        </w:rPr>
        <w:t>6</w:t>
      </w:r>
      <w:r>
        <w:rPr>
          <w:b/>
          <w:color w:val="C00000"/>
        </w:rPr>
        <w:t xml:space="preserve">   </w:t>
      </w:r>
      <w:ins w:id="18" w:author="Virginia Clarke" w:date="2023-03-11T19:29:00Z">
        <w:r w:rsidR="00993C9D">
          <w:rPr>
            <w:b/>
          </w:rPr>
          <w:t>District Specific Development Standards</w:t>
        </w:r>
      </w:ins>
    </w:p>
    <w:p w14:paraId="13B197F5" w14:textId="66BBEA51" w:rsidR="00993C9D" w:rsidRPr="007E473F" w:rsidRDefault="00C6196D" w:rsidP="00993C9D">
      <w:pPr>
        <w:rPr>
          <w:ins w:id="19" w:author="Virginia Clarke" w:date="2023-03-11T19:30:00Z"/>
          <w:bCs/>
          <w:rPrChange w:id="20" w:author="Virginia Clarke" w:date="2023-03-11T18:37:00Z">
            <w:rPr>
              <w:ins w:id="21" w:author="Virginia Clarke" w:date="2023-03-11T19:30:00Z"/>
              <w:b/>
              <w:bCs/>
            </w:rPr>
          </w:rPrChange>
        </w:rPr>
      </w:pPr>
      <w:r>
        <w:rPr>
          <w:bCs/>
        </w:rPr>
        <w:t xml:space="preserve">                </w:t>
      </w:r>
    </w:p>
    <w:p w14:paraId="16782229" w14:textId="0DC43D46" w:rsidR="00350ECE" w:rsidRPr="00517293" w:rsidRDefault="00517293">
      <w:pPr>
        <w:rPr>
          <w:b/>
          <w:bCs/>
          <w:color w:val="C00000"/>
          <w:u w:val="single"/>
        </w:rPr>
      </w:pPr>
      <w:r w:rsidRPr="00517293">
        <w:rPr>
          <w:b/>
          <w:bCs/>
          <w:color w:val="C00000"/>
        </w:rPr>
        <w:t xml:space="preserve">a) </w:t>
      </w:r>
      <w:ins w:id="22" w:author="Virginia Clarke" w:date="2023-03-11T19:30:00Z">
        <w:r w:rsidR="00993C9D" w:rsidRPr="00517293">
          <w:rPr>
            <w:b/>
            <w:bCs/>
            <w:color w:val="C00000"/>
          </w:rPr>
          <w:t xml:space="preserve">Infrastructure  </w:t>
        </w:r>
      </w:ins>
      <w:r w:rsidR="0040347F">
        <w:rPr>
          <w:b/>
          <w:bCs/>
          <w:color w:val="C00000"/>
          <w:u w:val="single"/>
        </w:rPr>
        <w:t>S</w:t>
      </w:r>
      <w:r w:rsidRPr="00517293">
        <w:rPr>
          <w:b/>
          <w:bCs/>
          <w:color w:val="C00000"/>
          <w:u w:val="single"/>
        </w:rPr>
        <w:t>tandar</w:t>
      </w:r>
      <w:r w:rsidR="00814D05">
        <w:rPr>
          <w:b/>
          <w:bCs/>
          <w:color w:val="C00000"/>
          <w:u w:val="single"/>
        </w:rPr>
        <w:t>ds</w:t>
      </w:r>
    </w:p>
    <w:p w14:paraId="6C4FC44A" w14:textId="0FD1BF6E" w:rsidR="00517293" w:rsidRPr="001F5479" w:rsidRDefault="001F5479" w:rsidP="001F5479">
      <w:pPr>
        <w:ind w:left="360"/>
        <w:rPr>
          <w:color w:val="C00000"/>
          <w:u w:val="single"/>
        </w:rPr>
      </w:pPr>
      <w:r>
        <w:t xml:space="preserve">                </w:t>
      </w:r>
      <w:proofErr w:type="spellStart"/>
      <w:r>
        <w:rPr>
          <w:color w:val="C00000"/>
        </w:rPr>
        <w:t>i</w:t>
      </w:r>
      <w:proofErr w:type="spellEnd"/>
      <w:r>
        <w:rPr>
          <w:color w:val="C00000"/>
        </w:rPr>
        <w:t xml:space="preserve">.   </w:t>
      </w:r>
      <w:ins w:id="23" w:author="Virginia Clarke" w:date="2023-03-11T19:30:00Z">
        <w:r w:rsidR="00993C9D">
          <w:t>All lots shall be served by municipal water and sewer services.</w:t>
        </w:r>
      </w:ins>
      <w:r w:rsidR="007E473F">
        <w:t xml:space="preserve"> </w:t>
      </w:r>
    </w:p>
    <w:p w14:paraId="55C447F5" w14:textId="77777777" w:rsidR="001F5479" w:rsidRDefault="001F5479" w:rsidP="001F5479">
      <w:pPr>
        <w:pStyle w:val="ListParagraph"/>
        <w:rPr>
          <w:color w:val="C00000"/>
        </w:rPr>
      </w:pPr>
      <w:r>
        <w:rPr>
          <w:color w:val="C00000"/>
        </w:rPr>
        <w:t xml:space="preserve">         ii.  </w:t>
      </w:r>
      <w:r w:rsidR="00517293" w:rsidRPr="00390D93">
        <w:rPr>
          <w:color w:val="C00000"/>
        </w:rPr>
        <w:t xml:space="preserve">For all lots that abut existing sidewalks, the applicant shall provide a continuation of that </w:t>
      </w:r>
    </w:p>
    <w:p w14:paraId="427671A6" w14:textId="77777777" w:rsidR="001F5479" w:rsidRDefault="001F5479" w:rsidP="001F5479">
      <w:pPr>
        <w:pStyle w:val="ListParagraph"/>
        <w:rPr>
          <w:color w:val="C00000"/>
        </w:rPr>
      </w:pPr>
      <w:r>
        <w:rPr>
          <w:color w:val="C00000"/>
        </w:rPr>
        <w:t xml:space="preserve">         </w:t>
      </w:r>
      <w:r w:rsidR="00517293" w:rsidRPr="00390D93">
        <w:rPr>
          <w:color w:val="C00000"/>
        </w:rPr>
        <w:t xml:space="preserve">sidewalk,  except for projects involving  one single-family home or one duplex on a lot.  </w:t>
      </w:r>
      <w:r w:rsidR="00517293">
        <w:rPr>
          <w:color w:val="C00000"/>
        </w:rPr>
        <w:t>If</w:t>
      </w:r>
    </w:p>
    <w:p w14:paraId="0F8A6774" w14:textId="77777777" w:rsidR="001F5479" w:rsidRDefault="001F5479" w:rsidP="001F5479">
      <w:pPr>
        <w:pStyle w:val="ListParagraph"/>
        <w:rPr>
          <w:color w:val="C00000"/>
        </w:rPr>
      </w:pPr>
      <w:r>
        <w:rPr>
          <w:color w:val="C00000"/>
        </w:rPr>
        <w:t xml:space="preserve">        </w:t>
      </w:r>
      <w:r w:rsidR="00517293">
        <w:rPr>
          <w:color w:val="C00000"/>
        </w:rPr>
        <w:t xml:space="preserve"> no sidewalk is abutted at the date of application, the applicant shall provide a sidewalk</w:t>
      </w:r>
    </w:p>
    <w:p w14:paraId="0C8B7EF0" w14:textId="57E21B46" w:rsidR="00993C9D" w:rsidRPr="00517293" w:rsidRDefault="001F5479" w:rsidP="001F5479">
      <w:pPr>
        <w:pStyle w:val="ListParagraph"/>
        <w:rPr>
          <w:ins w:id="24" w:author="Virginia Clarke" w:date="2023-03-11T19:30:00Z"/>
          <w:color w:val="C00000"/>
        </w:rPr>
      </w:pPr>
      <w:r>
        <w:rPr>
          <w:color w:val="C00000"/>
        </w:rPr>
        <w:t xml:space="preserve">        </w:t>
      </w:r>
      <w:r w:rsidR="00517293">
        <w:rPr>
          <w:color w:val="C00000"/>
        </w:rPr>
        <w:t xml:space="preserve"> easement to the town.</w:t>
      </w:r>
    </w:p>
    <w:p w14:paraId="5E917AED" w14:textId="77777777" w:rsidR="00993C9D" w:rsidRDefault="00993C9D" w:rsidP="00993C9D">
      <w:pPr>
        <w:rPr>
          <w:ins w:id="25" w:author="Virginia Clarke" w:date="2023-03-11T19:30:00Z"/>
        </w:rPr>
      </w:pPr>
    </w:p>
    <w:p w14:paraId="70609438" w14:textId="77777777" w:rsidR="0020536B" w:rsidRDefault="00517293" w:rsidP="0020536B">
      <w:pPr>
        <w:rPr>
          <w:b/>
          <w:bCs/>
          <w:color w:val="C00000"/>
          <w:u w:val="single"/>
        </w:rPr>
      </w:pPr>
      <w:r>
        <w:rPr>
          <w:b/>
          <w:bCs/>
          <w:color w:val="C00000"/>
        </w:rPr>
        <w:t xml:space="preserve">b) </w:t>
      </w:r>
      <w:r w:rsidR="006F7F16">
        <w:rPr>
          <w:b/>
          <w:bCs/>
          <w:color w:val="C00000"/>
          <w:u w:val="single"/>
        </w:rPr>
        <w:t>Site Design Standard</w:t>
      </w:r>
    </w:p>
    <w:p w14:paraId="6D33CF48" w14:textId="77777777" w:rsidR="0020536B" w:rsidRDefault="0020536B" w:rsidP="0020536B">
      <w:pPr>
        <w:rPr>
          <w:color w:val="C00000"/>
        </w:rPr>
      </w:pPr>
      <w:r w:rsidRPr="0020536B">
        <w:rPr>
          <w:b/>
          <w:bCs/>
          <w:color w:val="C00000"/>
        </w:rPr>
        <w:t xml:space="preserve">                     </w:t>
      </w:r>
      <w:proofErr w:type="spellStart"/>
      <w:r w:rsidRPr="0020536B">
        <w:rPr>
          <w:b/>
          <w:bCs/>
          <w:color w:val="C00000"/>
        </w:rPr>
        <w:t>i</w:t>
      </w:r>
      <w:proofErr w:type="spellEnd"/>
      <w:r w:rsidRPr="0020536B">
        <w:rPr>
          <w:b/>
          <w:bCs/>
          <w:color w:val="C00000"/>
        </w:rPr>
        <w:t>.</w:t>
      </w:r>
      <w:r>
        <w:rPr>
          <w:b/>
          <w:bCs/>
          <w:color w:val="C00000"/>
          <w:u w:val="single"/>
        </w:rPr>
        <w:t xml:space="preserve">  </w:t>
      </w:r>
      <w:r w:rsidR="006F7F16" w:rsidRPr="006F7F16">
        <w:rPr>
          <w:color w:val="C00000"/>
        </w:rPr>
        <w:t>Parking shall be located at the side or rear of the building if possibl</w:t>
      </w:r>
      <w:r>
        <w:rPr>
          <w:color w:val="C00000"/>
        </w:rPr>
        <w:t>e</w:t>
      </w:r>
    </w:p>
    <w:p w14:paraId="566E3BB8" w14:textId="77777777" w:rsidR="0020536B" w:rsidRDefault="0020536B" w:rsidP="0020536B">
      <w:pPr>
        <w:rPr>
          <w:rFonts w:cstheme="minorHAnsi"/>
          <w:color w:val="C00000"/>
          <w:sz w:val="21"/>
          <w:szCs w:val="21"/>
        </w:rPr>
      </w:pPr>
      <w:r>
        <w:rPr>
          <w:color w:val="C00000"/>
        </w:rPr>
        <w:t xml:space="preserve">                     ii.  </w:t>
      </w:r>
      <w:r w:rsidR="00517293">
        <w:rPr>
          <w:rFonts w:cstheme="minorHAnsi"/>
          <w:color w:val="C00000"/>
          <w:sz w:val="21"/>
          <w:szCs w:val="21"/>
        </w:rPr>
        <w:t>L</w:t>
      </w:r>
      <w:r w:rsidR="00517293" w:rsidRPr="00416EDF">
        <w:rPr>
          <w:rFonts w:cstheme="minorHAnsi"/>
          <w:color w:val="C00000"/>
          <w:sz w:val="21"/>
          <w:szCs w:val="21"/>
        </w:rPr>
        <w:t>andscaping and/or screening shall be required to completely block from view from any public</w:t>
      </w:r>
    </w:p>
    <w:p w14:paraId="7AFE91D2" w14:textId="4432C041" w:rsidR="0020536B" w:rsidRDefault="002F756B" w:rsidP="0020536B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           </w:t>
      </w:r>
      <w:r w:rsidR="00517293" w:rsidRPr="00416EDF">
        <w:rPr>
          <w:rFonts w:cstheme="minorHAnsi"/>
          <w:color w:val="C00000"/>
          <w:sz w:val="21"/>
          <w:szCs w:val="21"/>
        </w:rPr>
        <w:t>road</w:t>
      </w:r>
      <w:r w:rsidR="00517293">
        <w:rPr>
          <w:rFonts w:cstheme="minorHAnsi"/>
          <w:color w:val="C00000"/>
          <w:sz w:val="21"/>
          <w:szCs w:val="21"/>
        </w:rPr>
        <w:t xml:space="preserve"> the following: </w:t>
      </w:r>
      <w:r w:rsidR="00517293" w:rsidRPr="00416EDF">
        <w:rPr>
          <w:rFonts w:cstheme="minorHAnsi"/>
          <w:color w:val="C00000"/>
          <w:sz w:val="21"/>
          <w:szCs w:val="21"/>
        </w:rPr>
        <w:t xml:space="preserve"> free-standing utilities </w:t>
      </w:r>
      <w:r w:rsidR="00517293">
        <w:rPr>
          <w:rFonts w:cstheme="minorHAnsi"/>
          <w:color w:val="C00000"/>
          <w:sz w:val="21"/>
          <w:szCs w:val="21"/>
        </w:rPr>
        <w:t>or</w:t>
      </w:r>
      <w:r w:rsidR="00517293" w:rsidRPr="00416EDF">
        <w:rPr>
          <w:rFonts w:cstheme="minorHAnsi"/>
          <w:color w:val="C00000"/>
          <w:sz w:val="21"/>
          <w:szCs w:val="21"/>
        </w:rPr>
        <w:t xml:space="preserve"> mechanicals,  and dumpsters or other waste </w:t>
      </w:r>
    </w:p>
    <w:p w14:paraId="5474E393" w14:textId="77777777" w:rsidR="002F756B" w:rsidRDefault="0020536B" w:rsidP="002F756B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 </w:t>
      </w:r>
      <w:r w:rsidR="002F756B">
        <w:rPr>
          <w:rFonts w:cstheme="minorHAnsi"/>
          <w:color w:val="C00000"/>
          <w:sz w:val="21"/>
          <w:szCs w:val="21"/>
        </w:rPr>
        <w:t xml:space="preserve">          </w:t>
      </w:r>
      <w:r w:rsidR="00517293" w:rsidRPr="00416EDF">
        <w:rPr>
          <w:rFonts w:cstheme="minorHAnsi"/>
          <w:color w:val="C00000"/>
          <w:sz w:val="21"/>
          <w:szCs w:val="21"/>
        </w:rPr>
        <w:t>containers</w:t>
      </w:r>
      <w:r w:rsidR="00517293">
        <w:rPr>
          <w:rFonts w:cstheme="minorHAnsi"/>
          <w:color w:val="C00000"/>
          <w:sz w:val="21"/>
          <w:szCs w:val="21"/>
        </w:rPr>
        <w:t>,</w:t>
      </w:r>
      <w:r w:rsidR="00517293" w:rsidRPr="00416EDF">
        <w:rPr>
          <w:rFonts w:cstheme="minorHAnsi"/>
          <w:color w:val="C00000"/>
          <w:sz w:val="21"/>
          <w:szCs w:val="21"/>
        </w:rPr>
        <w:t xml:space="preserve"> </w:t>
      </w:r>
      <w:r w:rsidR="00517293">
        <w:rPr>
          <w:rFonts w:cstheme="minorHAnsi"/>
          <w:color w:val="C00000"/>
          <w:sz w:val="21"/>
          <w:szCs w:val="21"/>
        </w:rPr>
        <w:t>u</w:t>
      </w:r>
      <w:r w:rsidR="00517293" w:rsidRPr="00F407B1">
        <w:rPr>
          <w:rFonts w:cstheme="minorHAnsi"/>
          <w:color w:val="C00000"/>
          <w:sz w:val="21"/>
          <w:szCs w:val="21"/>
        </w:rPr>
        <w:t>nless the primary or accessory structures completely screen the</w:t>
      </w:r>
      <w:r w:rsidR="00517293">
        <w:rPr>
          <w:rFonts w:cstheme="minorHAnsi"/>
          <w:color w:val="C00000"/>
          <w:sz w:val="21"/>
          <w:szCs w:val="21"/>
        </w:rPr>
        <w:t>se structures</w:t>
      </w:r>
      <w:r w:rsidR="00517293" w:rsidRPr="00F407B1">
        <w:rPr>
          <w:rFonts w:cstheme="minorHAnsi"/>
          <w:color w:val="C00000"/>
          <w:sz w:val="21"/>
          <w:szCs w:val="21"/>
        </w:rPr>
        <w:t xml:space="preserve"> </w:t>
      </w:r>
    </w:p>
    <w:p w14:paraId="6ABE525B" w14:textId="3347CA4D" w:rsidR="002F756B" w:rsidRDefault="002F756B" w:rsidP="002F756B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lastRenderedPageBreak/>
        <w:t xml:space="preserve">                           </w:t>
      </w:r>
      <w:r w:rsidR="00517293" w:rsidRPr="00F407B1">
        <w:rPr>
          <w:rFonts w:cstheme="minorHAnsi"/>
          <w:color w:val="C00000"/>
          <w:sz w:val="21"/>
          <w:szCs w:val="21"/>
        </w:rPr>
        <w:t xml:space="preserve">from </w:t>
      </w:r>
      <w:r w:rsidR="00517293">
        <w:rPr>
          <w:rFonts w:cstheme="minorHAnsi"/>
          <w:color w:val="C00000"/>
          <w:sz w:val="21"/>
          <w:szCs w:val="21"/>
        </w:rPr>
        <w:t xml:space="preserve">such </w:t>
      </w:r>
      <w:r w:rsidR="00517293" w:rsidRPr="00F407B1">
        <w:rPr>
          <w:rFonts w:cstheme="minorHAnsi"/>
          <w:color w:val="C00000"/>
          <w:sz w:val="21"/>
          <w:szCs w:val="21"/>
        </w:rPr>
        <w:t>view</w:t>
      </w:r>
      <w:r w:rsidR="00517293">
        <w:rPr>
          <w:rFonts w:cstheme="minorHAnsi"/>
          <w:color w:val="C00000"/>
          <w:sz w:val="21"/>
          <w:szCs w:val="21"/>
        </w:rPr>
        <w:t>.</w:t>
      </w:r>
      <w:r w:rsidR="00517293" w:rsidRPr="00F407B1">
        <w:rPr>
          <w:rFonts w:cstheme="minorHAnsi"/>
          <w:color w:val="C00000"/>
          <w:sz w:val="21"/>
          <w:szCs w:val="21"/>
        </w:rPr>
        <w:t xml:space="preserve"> </w:t>
      </w:r>
    </w:p>
    <w:p w14:paraId="22674084" w14:textId="77777777" w:rsidR="002F756B" w:rsidRDefault="002F756B" w:rsidP="002F756B">
      <w:pPr>
        <w:rPr>
          <w:color w:val="C00000"/>
        </w:rPr>
      </w:pPr>
      <w:r>
        <w:rPr>
          <w:rFonts w:cstheme="minorHAnsi"/>
          <w:color w:val="C00000"/>
          <w:sz w:val="21"/>
          <w:szCs w:val="21"/>
        </w:rPr>
        <w:t xml:space="preserve">                     iii.  </w:t>
      </w:r>
      <w:r w:rsidR="006F7F16">
        <w:rPr>
          <w:color w:val="C00000"/>
        </w:rPr>
        <w:t xml:space="preserve">Front yards shall be vegetated.  Street </w:t>
      </w:r>
      <w:r w:rsidR="005D0D52">
        <w:rPr>
          <w:color w:val="C00000"/>
        </w:rPr>
        <w:t xml:space="preserve">and yard </w:t>
      </w:r>
      <w:r w:rsidR="006F7F16">
        <w:rPr>
          <w:color w:val="C00000"/>
        </w:rPr>
        <w:t>trees are encouraged to be incorporated</w:t>
      </w:r>
    </w:p>
    <w:p w14:paraId="4F234503" w14:textId="105DDD3E" w:rsidR="002F756B" w:rsidRDefault="002F756B" w:rsidP="002F756B">
      <w:pPr>
        <w:rPr>
          <w:color w:val="C00000"/>
        </w:rPr>
      </w:pPr>
      <w:r>
        <w:rPr>
          <w:color w:val="C00000"/>
        </w:rPr>
        <w:t xml:space="preserve">                         </w:t>
      </w:r>
      <w:r w:rsidR="006F7F16">
        <w:rPr>
          <w:color w:val="C00000"/>
        </w:rPr>
        <w:t xml:space="preserve"> into the design of front yard vegetation. </w:t>
      </w:r>
    </w:p>
    <w:p w14:paraId="7A3F1881" w14:textId="243F55CC" w:rsidR="002F756B" w:rsidRDefault="002F756B" w:rsidP="002F756B">
      <w:pPr>
        <w:rPr>
          <w:color w:val="C00000"/>
        </w:rPr>
      </w:pPr>
      <w:r>
        <w:rPr>
          <w:color w:val="C00000"/>
        </w:rPr>
        <w:t xml:space="preserve">                     iv.  </w:t>
      </w:r>
      <w:r w:rsidR="008913D0">
        <w:rPr>
          <w:color w:val="C00000"/>
        </w:rPr>
        <w:t>Residential parking:  the minimum parking requirement is 1 parking space per dwellin</w:t>
      </w:r>
      <w:r>
        <w:rPr>
          <w:color w:val="C00000"/>
        </w:rPr>
        <w:t>g</w:t>
      </w:r>
    </w:p>
    <w:p w14:paraId="12E92DF7" w14:textId="67F08A9E" w:rsidR="008913D0" w:rsidRPr="002F756B" w:rsidRDefault="002F756B" w:rsidP="002F756B">
      <w:pPr>
        <w:rPr>
          <w:ins w:id="26" w:author="Virginia Clarke" w:date="2023-03-11T19:30:00Z"/>
          <w:rFonts w:cstheme="minorHAnsi"/>
          <w:color w:val="C00000"/>
          <w:sz w:val="21"/>
          <w:szCs w:val="21"/>
        </w:rPr>
      </w:pPr>
      <w:r>
        <w:rPr>
          <w:color w:val="C00000"/>
        </w:rPr>
        <w:t xml:space="preserve">                           </w:t>
      </w:r>
      <w:r w:rsidR="008913D0">
        <w:rPr>
          <w:color w:val="C00000"/>
        </w:rPr>
        <w:t xml:space="preserve"> unit. More spaces may be provided if need is anticipated.  </w:t>
      </w:r>
    </w:p>
    <w:p w14:paraId="3FB8F10A" w14:textId="77777777" w:rsidR="00993C9D" w:rsidRPr="006F7F16" w:rsidRDefault="00993C9D" w:rsidP="00993C9D">
      <w:pPr>
        <w:rPr>
          <w:ins w:id="27" w:author="Virginia Clarke" w:date="2023-03-11T19:30:00Z"/>
          <w:rFonts w:ascii="Arial" w:hAnsi="Arial" w:cs="Arial"/>
          <w:strike/>
          <w:rPrChange w:id="28" w:author="Virginia Clarke" w:date="2023-03-11T18:33:00Z">
            <w:rPr>
              <w:ins w:id="29" w:author="Virginia Clarke" w:date="2023-03-11T19:30:00Z"/>
              <w:b/>
              <w:bCs/>
            </w:rPr>
          </w:rPrChange>
        </w:rPr>
      </w:pPr>
    </w:p>
    <w:p w14:paraId="75A02196" w14:textId="77777777" w:rsidR="006F7F16" w:rsidRDefault="006F7F16" w:rsidP="00993C9D">
      <w:pPr>
        <w:spacing w:after="5" w:line="251" w:lineRule="auto"/>
        <w:ind w:right="226"/>
        <w:rPr>
          <w:rFonts w:cstheme="minorHAnsi"/>
          <w:b/>
          <w:bCs/>
          <w:szCs w:val="21"/>
        </w:rPr>
      </w:pPr>
    </w:p>
    <w:p w14:paraId="6EB088A6" w14:textId="77777777" w:rsidR="006F7F16" w:rsidRDefault="006F7F16" w:rsidP="00993C9D">
      <w:pPr>
        <w:spacing w:after="5" w:line="251" w:lineRule="auto"/>
        <w:ind w:right="226"/>
        <w:rPr>
          <w:rFonts w:cstheme="minorHAnsi"/>
          <w:b/>
          <w:bCs/>
          <w:szCs w:val="21"/>
        </w:rPr>
      </w:pPr>
    </w:p>
    <w:p w14:paraId="3503E892" w14:textId="7E2A25A9" w:rsidR="00993C9D" w:rsidRPr="006F7F16" w:rsidRDefault="00517293" w:rsidP="00993C9D">
      <w:pPr>
        <w:spacing w:after="5" w:line="251" w:lineRule="auto"/>
        <w:ind w:right="226"/>
        <w:rPr>
          <w:ins w:id="30" w:author="Virginia Clarke" w:date="2023-03-11T19:30:00Z"/>
          <w:rFonts w:cstheme="minorHAnsi"/>
          <w:b/>
          <w:bCs/>
          <w:color w:val="C00000"/>
          <w:szCs w:val="21"/>
        </w:rPr>
      </w:pPr>
      <w:r>
        <w:rPr>
          <w:rFonts w:cstheme="minorHAnsi"/>
          <w:b/>
          <w:bCs/>
          <w:color w:val="C00000"/>
          <w:szCs w:val="21"/>
        </w:rPr>
        <w:t xml:space="preserve">c)  </w:t>
      </w:r>
      <w:ins w:id="31" w:author="Virginia Clarke" w:date="2023-03-11T19:30:00Z">
        <w:r w:rsidR="00993C9D" w:rsidRPr="006F7F16">
          <w:rPr>
            <w:rFonts w:cstheme="minorHAnsi"/>
            <w:b/>
            <w:bCs/>
            <w:color w:val="C00000"/>
            <w:szCs w:val="21"/>
            <w:rPrChange w:id="32" w:author="Virginia Clarke" w:date="2023-03-11T18:34:00Z">
              <w:rPr>
                <w:rFonts w:ascii="Arial" w:hAnsi="Arial" w:cs="Arial"/>
                <w:b/>
                <w:bCs/>
                <w:szCs w:val="21"/>
              </w:rPr>
            </w:rPrChange>
          </w:rPr>
          <w:t xml:space="preserve">Additional Multi-family housing standards. </w:t>
        </w:r>
        <w:bookmarkStart w:id="33" w:name="_Hlk116463178"/>
      </w:ins>
    </w:p>
    <w:p w14:paraId="71FDFE01" w14:textId="658C7C31" w:rsidR="00993C9D" w:rsidRPr="006F7F16" w:rsidRDefault="00993C9D" w:rsidP="00993C9D">
      <w:pPr>
        <w:spacing w:after="5" w:line="251" w:lineRule="auto"/>
        <w:ind w:right="226"/>
        <w:rPr>
          <w:ins w:id="34" w:author="Virginia Clarke" w:date="2023-03-11T19:30:00Z"/>
          <w:rFonts w:cstheme="minorHAnsi"/>
          <w:color w:val="C00000"/>
          <w:szCs w:val="21"/>
          <w:rPrChange w:id="35" w:author="Virginia Clarke" w:date="2023-03-11T18:34:00Z">
            <w:rPr>
              <w:ins w:id="36" w:author="Virginia Clarke" w:date="2023-03-11T19:30:00Z"/>
              <w:rFonts w:ascii="Arial" w:hAnsi="Arial" w:cs="Arial"/>
              <w:szCs w:val="21"/>
            </w:rPr>
          </w:rPrChange>
        </w:rPr>
      </w:pPr>
      <w:ins w:id="37" w:author="Virginia Clarke" w:date="2023-03-11T19:30:00Z">
        <w:r w:rsidRPr="006F7F16">
          <w:rPr>
            <w:rFonts w:cstheme="minorHAnsi"/>
            <w:color w:val="C00000"/>
            <w:szCs w:val="21"/>
            <w:rPrChange w:id="38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All </w:t>
        </w:r>
      </w:ins>
      <w:r w:rsidR="00BD7133" w:rsidRPr="00BD7133">
        <w:rPr>
          <w:rFonts w:cstheme="minorHAnsi"/>
          <w:color w:val="00B0F0"/>
          <w:szCs w:val="21"/>
          <w:u w:val="single"/>
        </w:rPr>
        <w:t xml:space="preserve">lots </w:t>
      </w:r>
      <w:ins w:id="39" w:author="Virginia Clarke" w:date="2023-03-11T19:30:00Z">
        <w:r w:rsidRPr="00BD7133">
          <w:rPr>
            <w:rFonts w:cstheme="minorHAnsi"/>
            <w:color w:val="C00000"/>
            <w:szCs w:val="21"/>
            <w:u w:val="single"/>
            <w:rPrChange w:id="40" w:author="Virginia Clarke" w:date="2023-03-11T18:34:00Z">
              <w:rPr>
                <w:rFonts w:ascii="Arial" w:hAnsi="Arial" w:cs="Arial"/>
                <w:szCs w:val="21"/>
              </w:rPr>
            </w:rPrChange>
          </w:rPr>
          <w:t>t</w:t>
        </w:r>
        <w:r w:rsidRPr="006F7F16">
          <w:rPr>
            <w:rFonts w:cstheme="minorHAnsi"/>
            <w:color w:val="C00000"/>
            <w:szCs w:val="21"/>
            <w:rPrChange w:id="41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hat contain more than two dwelling units shall, in addition to </w:t>
        </w:r>
      </w:ins>
      <w:r w:rsidR="004F181F">
        <w:rPr>
          <w:rFonts w:cstheme="minorHAnsi"/>
          <w:color w:val="C00000"/>
          <w:szCs w:val="21"/>
        </w:rPr>
        <w:t xml:space="preserve">any other District Specific Development Standards listed above, </w:t>
      </w:r>
      <w:ins w:id="42" w:author="Virginia Clarke" w:date="2023-03-11T19:30:00Z">
        <w:r w:rsidRPr="006F7F16">
          <w:rPr>
            <w:rFonts w:cstheme="minorHAnsi"/>
            <w:color w:val="C00000"/>
            <w:szCs w:val="21"/>
            <w:rPrChange w:id="43" w:author="Virginia Clarke" w:date="2023-03-11T18:34:00Z">
              <w:rPr>
                <w:rFonts w:ascii="Arial" w:hAnsi="Arial" w:cs="Arial"/>
                <w:szCs w:val="21"/>
              </w:rPr>
            </w:rPrChange>
          </w:rPr>
          <w:t>adhere to the Multi-family Housing Development Standards in Section 6.13 of these regulations.</w:t>
        </w:r>
      </w:ins>
      <w:bookmarkEnd w:id="33"/>
      <w:r w:rsidR="00112DF1" w:rsidRPr="006F7F16">
        <w:rPr>
          <w:rFonts w:cstheme="minorHAnsi"/>
          <w:color w:val="C00000"/>
          <w:szCs w:val="21"/>
        </w:rPr>
        <w:t xml:space="preserve"> </w:t>
      </w:r>
    </w:p>
    <w:p w14:paraId="2A8FA4B4" w14:textId="77777777" w:rsidR="009F00BD" w:rsidRPr="006F7F16" w:rsidRDefault="009F00BD" w:rsidP="00993C9D">
      <w:pPr>
        <w:pStyle w:val="NoSpacing"/>
        <w:rPr>
          <w:rFonts w:cstheme="minorHAnsi"/>
          <w:b/>
          <w:bCs/>
          <w:color w:val="C00000"/>
        </w:rPr>
      </w:pPr>
    </w:p>
    <w:p w14:paraId="18371947" w14:textId="77777777" w:rsidR="001F4708" w:rsidRDefault="00517293" w:rsidP="00993C9D">
      <w:pPr>
        <w:pStyle w:val="NoSpacing"/>
        <w:rPr>
          <w:rFonts w:cstheme="minorHAnsi"/>
          <w:color w:val="C00000"/>
        </w:rPr>
      </w:pPr>
      <w:r>
        <w:rPr>
          <w:rFonts w:cstheme="minorHAnsi"/>
          <w:b/>
          <w:bCs/>
          <w:color w:val="C00000"/>
        </w:rPr>
        <w:t xml:space="preserve">d)  </w:t>
      </w:r>
      <w:ins w:id="44" w:author="Virginia Clarke" w:date="2023-03-11T19:30:00Z">
        <w:r w:rsidR="00993C9D" w:rsidRPr="006F7F16">
          <w:rPr>
            <w:rFonts w:cstheme="minorHAnsi"/>
            <w:b/>
            <w:bCs/>
            <w:color w:val="C00000"/>
            <w:rPrChange w:id="45" w:author="Virginia Clarke" w:date="2023-03-11T18:34:00Z">
              <w:rPr>
                <w:rFonts w:ascii="Arial" w:hAnsi="Arial" w:cs="Arial"/>
                <w:b/>
                <w:bCs/>
              </w:rPr>
            </w:rPrChange>
          </w:rPr>
          <w:t>Multiple Structures on a Lot.</w:t>
        </w:r>
        <w:r w:rsidR="00993C9D" w:rsidRPr="006F7F16">
          <w:rPr>
            <w:rFonts w:cstheme="minorHAnsi"/>
            <w:color w:val="C00000"/>
            <w:rPrChange w:id="46" w:author="Virginia Clarke" w:date="2023-03-11T18:34:00Z">
              <w:rPr>
                <w:rFonts w:ascii="Arial" w:hAnsi="Arial" w:cs="Arial"/>
              </w:rPr>
            </w:rPrChange>
          </w:rPr>
          <w:t xml:space="preserve">  </w:t>
        </w:r>
      </w:ins>
    </w:p>
    <w:p w14:paraId="26E52E97" w14:textId="37FA4BB4" w:rsidR="00993C9D" w:rsidRPr="006F7F16" w:rsidRDefault="00993C9D" w:rsidP="00993C9D">
      <w:pPr>
        <w:pStyle w:val="NoSpacing"/>
        <w:rPr>
          <w:ins w:id="47" w:author="Virginia Clarke" w:date="2023-03-11T19:30:00Z"/>
          <w:rFonts w:cstheme="minorHAnsi"/>
          <w:color w:val="C00000"/>
          <w:rPrChange w:id="48" w:author="Virginia Clarke" w:date="2023-03-11T18:34:00Z">
            <w:rPr>
              <w:ins w:id="49" w:author="Virginia Clarke" w:date="2023-03-11T19:30:00Z"/>
              <w:rFonts w:ascii="Arial" w:hAnsi="Arial" w:cs="Arial"/>
            </w:rPr>
          </w:rPrChange>
        </w:rPr>
      </w:pPr>
      <w:ins w:id="50" w:author="Virginia Clarke" w:date="2023-03-11T19:30:00Z">
        <w:r w:rsidRPr="006F7F16">
          <w:rPr>
            <w:rFonts w:cstheme="minorHAnsi"/>
            <w:color w:val="C00000"/>
            <w:rPrChange w:id="51" w:author="Virginia Clarke" w:date="2023-03-11T18:34:00Z">
              <w:rPr>
                <w:rFonts w:ascii="Arial" w:hAnsi="Arial" w:cs="Arial"/>
              </w:rPr>
            </w:rPrChange>
          </w:rPr>
          <w:t xml:space="preserve">On any Lot in the Village </w:t>
        </w:r>
        <w:r w:rsidRPr="006F7F16">
          <w:rPr>
            <w:rFonts w:cstheme="minorHAnsi"/>
            <w:color w:val="C00000"/>
          </w:rPr>
          <w:t xml:space="preserve">Residential Neighborhood </w:t>
        </w:r>
      </w:ins>
      <w:ins w:id="52" w:author="Virginia Clarke" w:date="2023-03-11T19:33:00Z">
        <w:r w:rsidR="00370128" w:rsidRPr="006F7F16">
          <w:rPr>
            <w:rFonts w:cstheme="minorHAnsi"/>
            <w:color w:val="C00000"/>
          </w:rPr>
          <w:t>South</w:t>
        </w:r>
      </w:ins>
      <w:ins w:id="53" w:author="Virginia Clarke" w:date="2023-03-11T19:30:00Z">
        <w:r w:rsidRPr="006F7F16">
          <w:rPr>
            <w:rFonts w:cstheme="minorHAnsi"/>
            <w:color w:val="C00000"/>
          </w:rPr>
          <w:t xml:space="preserve"> </w:t>
        </w:r>
        <w:r w:rsidRPr="006F7F16">
          <w:rPr>
            <w:rFonts w:cstheme="minorHAnsi"/>
            <w:color w:val="C00000"/>
            <w:rPrChange w:id="54" w:author="Virginia Clarke" w:date="2023-03-11T18:34:00Z">
              <w:rPr>
                <w:rFonts w:ascii="Arial" w:hAnsi="Arial" w:cs="Arial"/>
              </w:rPr>
            </w:rPrChange>
          </w:rPr>
          <w:t>District,</w:t>
        </w:r>
      </w:ins>
      <w:r w:rsidR="00F177C2" w:rsidRPr="006F7F16">
        <w:rPr>
          <w:rFonts w:cstheme="minorHAnsi"/>
          <w:color w:val="C00000"/>
        </w:rPr>
        <w:t xml:space="preserve">  </w:t>
      </w:r>
      <w:ins w:id="55" w:author="Virginia Clarke" w:date="2023-03-11T19:30:00Z">
        <w:r w:rsidRPr="006F7F16">
          <w:rPr>
            <w:rFonts w:cstheme="minorHAnsi"/>
            <w:color w:val="C00000"/>
            <w:rPrChange w:id="56" w:author="Virginia Clarke" w:date="2023-03-11T18:34:00Z">
              <w:rPr>
                <w:rFonts w:ascii="Arial" w:hAnsi="Arial" w:cs="Arial"/>
              </w:rPr>
            </w:rPrChange>
          </w:rPr>
          <w:t>two principal structures hosting residential uses may be developed, provided the</w:t>
        </w:r>
      </w:ins>
      <w:r w:rsidR="00F177C2" w:rsidRPr="006F7F16">
        <w:rPr>
          <w:rFonts w:cstheme="minorHAnsi"/>
          <w:color w:val="C00000"/>
        </w:rPr>
        <w:t xml:space="preserve"> </w:t>
      </w:r>
      <w:ins w:id="57" w:author="Virginia Clarke" w:date="2023-03-11T19:30:00Z">
        <w:r w:rsidRPr="006F7F16">
          <w:rPr>
            <w:rFonts w:cstheme="minorHAnsi"/>
            <w:color w:val="C00000"/>
            <w:rPrChange w:id="58" w:author="Virginia Clarke" w:date="2023-03-11T18:34:00Z">
              <w:rPr>
                <w:rFonts w:ascii="Arial" w:hAnsi="Arial" w:cs="Arial"/>
              </w:rPr>
            </w:rPrChange>
          </w:rPr>
          <w:t>following conditions are met:</w:t>
        </w:r>
      </w:ins>
    </w:p>
    <w:p w14:paraId="41392D8C" w14:textId="626E3E12" w:rsidR="00993C9D" w:rsidRPr="006F7F16" w:rsidRDefault="00993C9D" w:rsidP="00993C9D">
      <w:pPr>
        <w:pStyle w:val="NoSpacing"/>
        <w:numPr>
          <w:ilvl w:val="1"/>
          <w:numId w:val="19"/>
        </w:numPr>
        <w:ind w:hanging="360"/>
        <w:rPr>
          <w:ins w:id="59" w:author="Virginia Clarke" w:date="2023-03-11T19:30:00Z"/>
          <w:rFonts w:cstheme="minorHAnsi"/>
          <w:color w:val="C00000"/>
          <w:rPrChange w:id="60" w:author="Virginia Clarke" w:date="2023-03-11T18:34:00Z">
            <w:rPr>
              <w:ins w:id="61" w:author="Virginia Clarke" w:date="2023-03-11T19:30:00Z"/>
              <w:rFonts w:ascii="Arial" w:hAnsi="Arial" w:cs="Arial"/>
            </w:rPr>
          </w:rPrChange>
        </w:rPr>
      </w:pPr>
      <w:ins w:id="62" w:author="Virginia Clarke" w:date="2023-03-11T19:30:00Z">
        <w:r w:rsidRPr="006F7F16">
          <w:rPr>
            <w:rFonts w:cstheme="minorHAnsi"/>
            <w:color w:val="C00000"/>
            <w:rPrChange w:id="63" w:author="Virginia Clarke" w:date="2023-03-11T18:34:00Z">
              <w:rPr>
                <w:rFonts w:ascii="Arial" w:hAnsi="Arial" w:cs="Arial"/>
              </w:rPr>
            </w:rPrChange>
          </w:rPr>
          <w:t xml:space="preserve">The lot’s </w:t>
        </w:r>
      </w:ins>
      <w:r w:rsidR="002316FB" w:rsidRPr="006F7F16">
        <w:rPr>
          <w:rFonts w:cstheme="minorHAnsi"/>
          <w:color w:val="C00000"/>
          <w:u w:val="single"/>
        </w:rPr>
        <w:t xml:space="preserve">developable </w:t>
      </w:r>
      <w:ins w:id="64" w:author="Virginia Clarke" w:date="2023-03-11T19:30:00Z">
        <w:r w:rsidRPr="006F7F16">
          <w:rPr>
            <w:rFonts w:cstheme="minorHAnsi"/>
            <w:color w:val="C00000"/>
            <w:rPrChange w:id="65" w:author="Virginia Clarke" w:date="2023-03-11T18:34:00Z">
              <w:rPr>
                <w:rFonts w:ascii="Arial" w:hAnsi="Arial" w:cs="Arial"/>
              </w:rPr>
            </w:rPrChange>
          </w:rPr>
          <w:t>area</w:t>
        </w:r>
      </w:ins>
      <w:r w:rsidR="00F177C2" w:rsidRPr="006F7F16">
        <w:rPr>
          <w:rFonts w:cstheme="minorHAnsi"/>
          <w:color w:val="C00000"/>
          <w:u w:val="single"/>
        </w:rPr>
        <w:t xml:space="preserve">, </w:t>
      </w:r>
      <w:ins w:id="66" w:author="Virginia Clarke" w:date="2023-03-11T19:30:00Z">
        <w:r w:rsidRPr="006F7F16">
          <w:rPr>
            <w:rFonts w:cstheme="minorHAnsi"/>
            <w:color w:val="C00000"/>
            <w:rPrChange w:id="67" w:author="Virginia Clarke" w:date="2023-03-11T18:34:00Z">
              <w:rPr>
                <w:rFonts w:ascii="Arial" w:hAnsi="Arial" w:cs="Arial"/>
              </w:rPr>
            </w:rPrChange>
          </w:rPr>
          <w:t xml:space="preserve"> and residential density</w:t>
        </w:r>
      </w:ins>
      <w:r w:rsidR="00112DF1" w:rsidRPr="006F7F16">
        <w:rPr>
          <w:rFonts w:cstheme="minorHAnsi"/>
          <w:color w:val="C00000"/>
        </w:rPr>
        <w:t xml:space="preserve"> </w:t>
      </w:r>
      <w:r w:rsidR="00112DF1" w:rsidRPr="006F7F16">
        <w:rPr>
          <w:rFonts w:cstheme="minorHAnsi"/>
          <w:color w:val="C00000"/>
          <w:u w:val="single"/>
        </w:rPr>
        <w:t>are</w:t>
      </w:r>
      <w:r w:rsidR="00112DF1" w:rsidRPr="006F7F16">
        <w:rPr>
          <w:rFonts w:cstheme="minorHAnsi"/>
          <w:color w:val="C00000"/>
        </w:rPr>
        <w:t xml:space="preserve"> </w:t>
      </w:r>
      <w:ins w:id="68" w:author="Virginia Clarke" w:date="2023-03-11T19:30:00Z">
        <w:r w:rsidRPr="006F7F16">
          <w:rPr>
            <w:rFonts w:cstheme="minorHAnsi"/>
            <w:color w:val="C00000"/>
            <w:rPrChange w:id="69" w:author="Virginia Clarke" w:date="2023-03-11T18:34:00Z">
              <w:rPr>
                <w:rFonts w:ascii="Arial" w:hAnsi="Arial" w:cs="Arial"/>
              </w:rPr>
            </w:rPrChange>
          </w:rPr>
          <w:t xml:space="preserve">sufficient to support the proposed number of dwelling units; and </w:t>
        </w:r>
      </w:ins>
    </w:p>
    <w:p w14:paraId="499533C4" w14:textId="5228F6DB" w:rsidR="00993C9D" w:rsidRPr="006F7F16" w:rsidRDefault="00993C9D" w:rsidP="00993C9D">
      <w:pPr>
        <w:pStyle w:val="NoSpacing"/>
        <w:numPr>
          <w:ilvl w:val="1"/>
          <w:numId w:val="19"/>
        </w:numPr>
        <w:ind w:hanging="360"/>
        <w:rPr>
          <w:ins w:id="70" w:author="Virginia Clarke" w:date="2023-03-11T19:30:00Z"/>
          <w:rFonts w:cstheme="minorHAnsi"/>
          <w:color w:val="C00000"/>
          <w:rPrChange w:id="71" w:author="Virginia Clarke" w:date="2023-03-11T18:34:00Z">
            <w:rPr>
              <w:ins w:id="72" w:author="Virginia Clarke" w:date="2023-03-11T19:30:00Z"/>
              <w:rFonts w:ascii="Arial" w:hAnsi="Arial" w:cs="Arial"/>
            </w:rPr>
          </w:rPrChange>
        </w:rPr>
      </w:pPr>
      <w:ins w:id="73" w:author="Virginia Clarke" w:date="2023-03-11T19:30:00Z">
        <w:r w:rsidRPr="006F7F16">
          <w:rPr>
            <w:rFonts w:cstheme="minorHAnsi"/>
            <w:color w:val="C00000"/>
            <w:rPrChange w:id="74" w:author="Virginia Clarke" w:date="2023-03-11T18:34:00Z">
              <w:rPr>
                <w:rFonts w:ascii="Arial" w:hAnsi="Arial" w:cs="Arial"/>
              </w:rPr>
            </w:rPrChange>
          </w:rPr>
          <w:t>Proposed legal arrangements for ownership and management of all structures, uses and any common land on the lot shall be provided with the permit application</w:t>
        </w:r>
      </w:ins>
      <w:r w:rsidR="009F00BD" w:rsidRPr="006F7F16">
        <w:rPr>
          <w:rFonts w:cstheme="minorHAnsi"/>
          <w:color w:val="C00000"/>
        </w:rPr>
        <w:t xml:space="preserve"> and an attorney’s review of such arrangements</w:t>
      </w:r>
      <w:ins w:id="75" w:author="Virginia Clarke" w:date="2023-03-11T19:30:00Z">
        <w:r w:rsidRPr="006F7F16">
          <w:rPr>
            <w:rFonts w:cstheme="minorHAnsi"/>
            <w:color w:val="C00000"/>
            <w:rPrChange w:id="76" w:author="Virginia Clarke" w:date="2023-03-11T18:34:00Z">
              <w:rPr>
                <w:rFonts w:ascii="Arial" w:hAnsi="Arial" w:cs="Arial"/>
              </w:rPr>
            </w:rPrChange>
          </w:rPr>
          <w:t>; and</w:t>
        </w:r>
      </w:ins>
    </w:p>
    <w:p w14:paraId="73A51D4E" w14:textId="77777777" w:rsidR="00993C9D" w:rsidRPr="006F7F16" w:rsidRDefault="00993C9D" w:rsidP="00993C9D">
      <w:pPr>
        <w:pStyle w:val="NoSpacing"/>
        <w:numPr>
          <w:ilvl w:val="1"/>
          <w:numId w:val="19"/>
        </w:numPr>
        <w:ind w:hanging="360"/>
        <w:rPr>
          <w:ins w:id="77" w:author="Virginia Clarke" w:date="2023-03-11T19:31:00Z"/>
          <w:rFonts w:cstheme="minorHAnsi"/>
          <w:color w:val="C00000"/>
          <w:rPrChange w:id="78" w:author="Virginia Clarke" w:date="2023-03-11T18:34:00Z">
            <w:rPr>
              <w:ins w:id="79" w:author="Virginia Clarke" w:date="2023-03-11T19:31:00Z"/>
              <w:rFonts w:ascii="Arial" w:hAnsi="Arial" w:cs="Arial"/>
            </w:rPr>
          </w:rPrChange>
        </w:rPr>
      </w:pPr>
      <w:ins w:id="80" w:author="Virginia Clarke" w:date="2023-03-11T19:30:00Z">
        <w:r w:rsidRPr="006F7F16">
          <w:rPr>
            <w:rFonts w:cstheme="minorHAnsi"/>
            <w:color w:val="C00000"/>
            <w:rPrChange w:id="81" w:author="Virginia Clarke" w:date="2023-03-11T18:34:00Z">
              <w:rPr>
                <w:rFonts w:ascii="Arial" w:hAnsi="Arial" w:cs="Arial"/>
              </w:rPr>
            </w:rPrChange>
          </w:rPr>
          <w:t>In a situation where so-called “footprint lots,” or lots smaller than the required minimum size are proposed as part of the proposed plan of ownership, the DRB</w:t>
        </w:r>
      </w:ins>
      <w:ins w:id="82" w:author="Virginia Clarke" w:date="2023-03-11T19:31:00Z">
        <w:r w:rsidRPr="006F7F16">
          <w:rPr>
            <w:rFonts w:cstheme="minorHAnsi"/>
            <w:color w:val="C00000"/>
          </w:rPr>
          <w:t xml:space="preserve"> </w:t>
        </w:r>
        <w:r w:rsidRPr="006F7F16">
          <w:rPr>
            <w:rFonts w:cstheme="minorHAnsi"/>
            <w:color w:val="C00000"/>
            <w:rPrChange w:id="83" w:author="Virginia Clarke" w:date="2023-03-11T18:34:00Z">
              <w:rPr>
                <w:rFonts w:ascii="Arial" w:hAnsi="Arial" w:cs="Arial"/>
              </w:rPr>
            </w:rPrChange>
          </w:rPr>
          <w:t>shall require the applicant to record a notice of conditions in the land records stating that for planning and zoning purposes the larger lot shall be treated as a single lot; and</w:t>
        </w:r>
      </w:ins>
    </w:p>
    <w:p w14:paraId="20621EF1" w14:textId="77777777" w:rsidR="00993C9D" w:rsidRPr="006F7F16" w:rsidRDefault="00993C9D" w:rsidP="00993C9D">
      <w:pPr>
        <w:pStyle w:val="NoSpacing"/>
        <w:numPr>
          <w:ilvl w:val="1"/>
          <w:numId w:val="19"/>
        </w:numPr>
        <w:ind w:hanging="360"/>
        <w:rPr>
          <w:ins w:id="84" w:author="Virginia Clarke" w:date="2023-03-11T19:31:00Z"/>
          <w:rFonts w:cstheme="minorHAnsi"/>
          <w:color w:val="C00000"/>
          <w:rPrChange w:id="85" w:author="Virginia Clarke" w:date="2023-03-11T18:35:00Z">
            <w:rPr>
              <w:ins w:id="86" w:author="Virginia Clarke" w:date="2023-03-11T19:31:00Z"/>
              <w:rFonts w:ascii="Arial" w:hAnsi="Arial" w:cs="Arial"/>
            </w:rPr>
          </w:rPrChange>
        </w:rPr>
      </w:pPr>
      <w:ins w:id="87" w:author="Virginia Clarke" w:date="2023-03-11T19:31:00Z">
        <w:r w:rsidRPr="006F7F16">
          <w:rPr>
            <w:rFonts w:cstheme="minorHAnsi"/>
            <w:color w:val="C00000"/>
            <w:rPrChange w:id="88" w:author="Virginia Clarke" w:date="2023-03-11T18:35:00Z">
              <w:rPr>
                <w:rFonts w:ascii="Arial" w:hAnsi="Arial" w:cs="Arial"/>
              </w:rPr>
            </w:rPrChange>
          </w:rPr>
          <w:t>All other applicable dimensional standards, such as setbacks and lot coverage, shall be met for all buildings on the lot.</w:t>
        </w:r>
      </w:ins>
    </w:p>
    <w:p w14:paraId="6F49C2B6" w14:textId="77777777" w:rsidR="00993C9D" w:rsidRPr="006F7F16" w:rsidRDefault="00993C9D" w:rsidP="00993C9D">
      <w:pPr>
        <w:ind w:right="226"/>
        <w:rPr>
          <w:ins w:id="89" w:author="Virginia Clarke" w:date="2023-03-11T19:31:00Z"/>
          <w:rFonts w:cstheme="minorHAnsi"/>
          <w:b/>
          <w:bCs/>
          <w:color w:val="C00000"/>
          <w:rPrChange w:id="90" w:author="Virginia Clarke" w:date="2023-03-11T18:35:00Z">
            <w:rPr>
              <w:ins w:id="91" w:author="Virginia Clarke" w:date="2023-03-11T19:31:00Z"/>
              <w:rFonts w:ascii="Arial" w:hAnsi="Arial" w:cs="Arial"/>
              <w:b/>
              <w:bCs/>
              <w:szCs w:val="21"/>
            </w:rPr>
          </w:rPrChange>
        </w:rPr>
      </w:pPr>
    </w:p>
    <w:p w14:paraId="06F6F378" w14:textId="2E8751C5" w:rsidR="00993C9D" w:rsidRPr="006F7F16" w:rsidRDefault="00993C9D" w:rsidP="00993C9D">
      <w:pPr>
        <w:rPr>
          <w:ins w:id="92" w:author="Virginia Clarke" w:date="2023-03-11T19:31:00Z"/>
          <w:rFonts w:cstheme="minorHAnsi"/>
          <w:b/>
          <w:bCs/>
          <w:color w:val="C00000"/>
          <w:rPrChange w:id="93" w:author="Virginia Clarke" w:date="2023-03-11T18:35:00Z">
            <w:rPr>
              <w:ins w:id="94" w:author="Virginia Clarke" w:date="2023-03-11T19:31:00Z"/>
            </w:rPr>
          </w:rPrChange>
        </w:rPr>
      </w:pPr>
    </w:p>
    <w:p w14:paraId="4AE6E62F" w14:textId="77777777" w:rsidR="00993C9D" w:rsidRPr="009F00BD" w:rsidRDefault="00993C9D" w:rsidP="00993C9D">
      <w:pPr>
        <w:rPr>
          <w:ins w:id="95" w:author="Virginia Clarke" w:date="2023-03-11T19:31:00Z"/>
          <w:rFonts w:cstheme="minorHAnsi"/>
          <w:strike/>
        </w:rPr>
      </w:pPr>
      <w:ins w:id="96" w:author="Virginia Clarke" w:date="2023-03-11T19:31:00Z">
        <w:r w:rsidRPr="001B57F7">
          <w:rPr>
            <w:rFonts w:cstheme="minorHAnsi"/>
            <w:b/>
          </w:rPr>
          <w:t xml:space="preserve"> </w:t>
        </w:r>
        <w:r w:rsidRPr="009F00BD">
          <w:rPr>
            <w:rFonts w:cstheme="minorHAnsi"/>
            <w:b/>
            <w:strike/>
          </w:rPr>
          <w:t>Traffic Impact</w:t>
        </w:r>
      </w:ins>
    </w:p>
    <w:p w14:paraId="787D3040" w14:textId="77777777" w:rsidR="009F00BD" w:rsidRDefault="009F00BD" w:rsidP="00993C9D">
      <w:pPr>
        <w:rPr>
          <w:rFonts w:cstheme="minorHAnsi"/>
          <w:b/>
          <w:bCs/>
        </w:rPr>
      </w:pPr>
    </w:p>
    <w:p w14:paraId="531B9911" w14:textId="0CF1E494" w:rsidR="00993C9D" w:rsidRPr="001B57F7" w:rsidRDefault="00F90E1A" w:rsidP="00993C9D">
      <w:pPr>
        <w:rPr>
          <w:rFonts w:cstheme="minorHAnsi"/>
        </w:rPr>
      </w:pPr>
      <w:r>
        <w:rPr>
          <w:rFonts w:cstheme="minorHAnsi"/>
          <w:b/>
          <w:bCs/>
        </w:rPr>
        <w:t>3.12.</w:t>
      </w:r>
      <w:r w:rsidR="00E15DC0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 xml:space="preserve">   </w:t>
      </w:r>
      <w:r w:rsidR="00993C9D" w:rsidRPr="001B57F7">
        <w:rPr>
          <w:rFonts w:cstheme="minorHAnsi"/>
          <w:b/>
          <w:bCs/>
        </w:rPr>
        <w:t xml:space="preserve">Planned Unit Developments </w:t>
      </w:r>
      <w:r w:rsidR="00993C9D" w:rsidRPr="001B57F7">
        <w:rPr>
          <w:rFonts w:cstheme="minorHAnsi"/>
        </w:rPr>
        <w:t xml:space="preserve">that consist entirely of residential units </w:t>
      </w:r>
      <w:r w:rsidR="00517293">
        <w:rPr>
          <w:rFonts w:cstheme="minorHAnsi"/>
        </w:rPr>
        <w:t>(Residential PUD’s)</w:t>
      </w:r>
      <w:r w:rsidR="00993C9D" w:rsidRPr="001B57F7">
        <w:rPr>
          <w:rFonts w:cstheme="minorHAnsi"/>
        </w:rPr>
        <w:t>and</w:t>
      </w:r>
      <w:r w:rsidR="00993C9D" w:rsidRPr="001B57F7">
        <w:rPr>
          <w:rFonts w:cstheme="minorHAnsi"/>
          <w:b/>
          <w:bCs/>
        </w:rPr>
        <w:t xml:space="preserve"> </w:t>
      </w:r>
      <w:r w:rsidR="00993C9D" w:rsidRPr="001B57F7">
        <w:rPr>
          <w:rFonts w:cstheme="minorHAnsi"/>
        </w:rPr>
        <w:t xml:space="preserve">that satisfy the provisions of Section 5.12 of these regulations </w:t>
      </w:r>
      <w:r w:rsidR="007909AE">
        <w:rPr>
          <w:rFonts w:cstheme="minorHAnsi"/>
        </w:rPr>
        <w:t>are</w:t>
      </w:r>
      <w:r w:rsidR="00993C9D" w:rsidRPr="001B57F7">
        <w:rPr>
          <w:rFonts w:cstheme="minorHAnsi"/>
        </w:rPr>
        <w:t xml:space="preserve"> allowed in the Village Residential Neighborhoods </w:t>
      </w:r>
      <w:r w:rsidR="00EB0CEB">
        <w:rPr>
          <w:rFonts w:cstheme="minorHAnsi"/>
        </w:rPr>
        <w:t>South</w:t>
      </w:r>
      <w:r w:rsidR="00993C9D" w:rsidRPr="00370128">
        <w:rPr>
          <w:rFonts w:cstheme="minorHAnsi"/>
          <w:u w:val="single"/>
        </w:rPr>
        <w:t xml:space="preserve"> </w:t>
      </w:r>
      <w:r w:rsidR="00993C9D" w:rsidRPr="001B57F7">
        <w:rPr>
          <w:rFonts w:cstheme="minorHAnsi"/>
        </w:rPr>
        <w:t>District.</w:t>
      </w:r>
    </w:p>
    <w:p w14:paraId="092F28DA" w14:textId="53455D6E" w:rsidR="004A3446" w:rsidRPr="00302AF0" w:rsidRDefault="00993C9D" w:rsidP="00302AF0">
      <w:pPr>
        <w:ind w:right="226"/>
        <w:rPr>
          <w:rFonts w:cstheme="minorHAnsi"/>
          <w:b/>
          <w:bCs/>
        </w:rPr>
      </w:pPr>
      <w:r w:rsidRPr="007E0732">
        <w:rPr>
          <w:rFonts w:cstheme="minorHAnsi"/>
          <w:b/>
          <w:bCs/>
        </w:rPr>
        <w:t xml:space="preserve">      </w:t>
      </w:r>
    </w:p>
    <w:sectPr w:rsidR="004A3446" w:rsidRPr="00302AF0" w:rsidSect="00657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2E89"/>
    <w:multiLevelType w:val="hybridMultilevel"/>
    <w:tmpl w:val="7610D40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C3F7B60"/>
    <w:multiLevelType w:val="hybridMultilevel"/>
    <w:tmpl w:val="8F32EF6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11EB257D"/>
    <w:multiLevelType w:val="hybridMultilevel"/>
    <w:tmpl w:val="DA1A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E077D"/>
    <w:multiLevelType w:val="hybridMultilevel"/>
    <w:tmpl w:val="F7681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50D29"/>
    <w:multiLevelType w:val="hybridMultilevel"/>
    <w:tmpl w:val="053654A2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7968BA"/>
    <w:multiLevelType w:val="hybridMultilevel"/>
    <w:tmpl w:val="28DA9D46"/>
    <w:lvl w:ilvl="0" w:tplc="F20409C4">
      <w:numFmt w:val="bullet"/>
      <w:lvlText w:val="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34452A"/>
    <w:multiLevelType w:val="hybridMultilevel"/>
    <w:tmpl w:val="DF4CE22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 w15:restartNumberingAfterBreak="0">
    <w:nsid w:val="250E4E08"/>
    <w:multiLevelType w:val="hybridMultilevel"/>
    <w:tmpl w:val="2302840E"/>
    <w:lvl w:ilvl="0" w:tplc="0409001B">
      <w:start w:val="1"/>
      <w:numFmt w:val="lowerRoman"/>
      <w:lvlText w:val="%1."/>
      <w:lvlJc w:val="right"/>
      <w:pPr>
        <w:ind w:left="15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970" w:hanging="360"/>
      </w:p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2C6F67FE"/>
    <w:multiLevelType w:val="hybridMultilevel"/>
    <w:tmpl w:val="B55068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73F29A1"/>
    <w:multiLevelType w:val="hybridMultilevel"/>
    <w:tmpl w:val="76ECCE5A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3B4B6244"/>
    <w:multiLevelType w:val="hybridMultilevel"/>
    <w:tmpl w:val="630895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B5EFC"/>
    <w:multiLevelType w:val="hybridMultilevel"/>
    <w:tmpl w:val="6E6EF22A"/>
    <w:lvl w:ilvl="0" w:tplc="040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2" w15:restartNumberingAfterBreak="0">
    <w:nsid w:val="41DA1CB9"/>
    <w:multiLevelType w:val="hybridMultilevel"/>
    <w:tmpl w:val="5A7A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61AAE"/>
    <w:multiLevelType w:val="hybridMultilevel"/>
    <w:tmpl w:val="68501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15ED1"/>
    <w:multiLevelType w:val="hybridMultilevel"/>
    <w:tmpl w:val="A9084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B3DC9"/>
    <w:multiLevelType w:val="hybridMultilevel"/>
    <w:tmpl w:val="05888200"/>
    <w:lvl w:ilvl="0" w:tplc="04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6" w15:restartNumberingAfterBreak="0">
    <w:nsid w:val="70984986"/>
    <w:multiLevelType w:val="hybridMultilevel"/>
    <w:tmpl w:val="9FC0FD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18C57EB"/>
    <w:multiLevelType w:val="hybridMultilevel"/>
    <w:tmpl w:val="25824CA8"/>
    <w:lvl w:ilvl="0" w:tplc="0409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8" w15:restartNumberingAfterBreak="0">
    <w:nsid w:val="750F18D9"/>
    <w:multiLevelType w:val="hybridMultilevel"/>
    <w:tmpl w:val="024C7076"/>
    <w:lvl w:ilvl="0" w:tplc="E5A20EA6">
      <w:start w:val="1"/>
      <w:numFmt w:val="lowerLetter"/>
      <w:lvlText w:val="%1)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C22ED10">
      <w:start w:val="1"/>
      <w:numFmt w:val="lowerRoman"/>
      <w:lvlText w:val="%2.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762307C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96B0E0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B2C97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5A9DD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6983BFC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97AF6C4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EC38A2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603C9A"/>
    <w:multiLevelType w:val="hybridMultilevel"/>
    <w:tmpl w:val="2A126C56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79395717"/>
    <w:multiLevelType w:val="hybridMultilevel"/>
    <w:tmpl w:val="BC9A04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B3C78FC"/>
    <w:multiLevelType w:val="hybridMultilevel"/>
    <w:tmpl w:val="4ADAF2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68394">
    <w:abstractNumId w:val="10"/>
  </w:num>
  <w:num w:numId="2" w16cid:durableId="1346176736">
    <w:abstractNumId w:val="12"/>
  </w:num>
  <w:num w:numId="3" w16cid:durableId="355352354">
    <w:abstractNumId w:val="13"/>
  </w:num>
  <w:num w:numId="4" w16cid:durableId="2132508306">
    <w:abstractNumId w:val="14"/>
  </w:num>
  <w:num w:numId="5" w16cid:durableId="199896887">
    <w:abstractNumId w:val="2"/>
  </w:num>
  <w:num w:numId="6" w16cid:durableId="1629629498">
    <w:abstractNumId w:val="8"/>
  </w:num>
  <w:num w:numId="7" w16cid:durableId="515383655">
    <w:abstractNumId w:val="21"/>
  </w:num>
  <w:num w:numId="8" w16cid:durableId="9836675">
    <w:abstractNumId w:val="16"/>
  </w:num>
  <w:num w:numId="9" w16cid:durableId="416488595">
    <w:abstractNumId w:val="9"/>
  </w:num>
  <w:num w:numId="10" w16cid:durableId="2119641822">
    <w:abstractNumId w:val="1"/>
  </w:num>
  <w:num w:numId="11" w16cid:durableId="581381108">
    <w:abstractNumId w:val="19"/>
  </w:num>
  <w:num w:numId="12" w16cid:durableId="906719253">
    <w:abstractNumId w:val="5"/>
  </w:num>
  <w:num w:numId="13" w16cid:durableId="863252352">
    <w:abstractNumId w:val="17"/>
  </w:num>
  <w:num w:numId="14" w16cid:durableId="30345674">
    <w:abstractNumId w:val="11"/>
  </w:num>
  <w:num w:numId="15" w16cid:durableId="1919171868">
    <w:abstractNumId w:val="3"/>
  </w:num>
  <w:num w:numId="16" w16cid:durableId="1688828608">
    <w:abstractNumId w:val="20"/>
  </w:num>
  <w:num w:numId="17" w16cid:durableId="780881090">
    <w:abstractNumId w:val="15"/>
  </w:num>
  <w:num w:numId="18" w16cid:durableId="1474255731">
    <w:abstractNumId w:val="7"/>
  </w:num>
  <w:num w:numId="19" w16cid:durableId="1185827007">
    <w:abstractNumId w:val="18"/>
  </w:num>
  <w:num w:numId="20" w16cid:durableId="1584141122">
    <w:abstractNumId w:val="0"/>
  </w:num>
  <w:num w:numId="21" w16cid:durableId="1345354448">
    <w:abstractNumId w:val="6"/>
  </w:num>
  <w:num w:numId="22" w16cid:durableId="162951290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rginia Clarke">
    <w15:presenceInfo w15:providerId="Windows Live" w15:userId="77f9a508cf5998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A4"/>
    <w:rsid w:val="00000F20"/>
    <w:rsid w:val="000440CA"/>
    <w:rsid w:val="00044F5C"/>
    <w:rsid w:val="00050DDE"/>
    <w:rsid w:val="00054FFA"/>
    <w:rsid w:val="000622E7"/>
    <w:rsid w:val="000640AF"/>
    <w:rsid w:val="00064954"/>
    <w:rsid w:val="00067076"/>
    <w:rsid w:val="000870DE"/>
    <w:rsid w:val="00095B21"/>
    <w:rsid w:val="000A5FEE"/>
    <w:rsid w:val="000C2EB4"/>
    <w:rsid w:val="000F7832"/>
    <w:rsid w:val="00112DF1"/>
    <w:rsid w:val="00125205"/>
    <w:rsid w:val="00163719"/>
    <w:rsid w:val="001C58C3"/>
    <w:rsid w:val="001D0084"/>
    <w:rsid w:val="001D7213"/>
    <w:rsid w:val="001E0A49"/>
    <w:rsid w:val="001E0B8F"/>
    <w:rsid w:val="001E20E3"/>
    <w:rsid w:val="001F176D"/>
    <w:rsid w:val="001F4708"/>
    <w:rsid w:val="001F5479"/>
    <w:rsid w:val="001F5697"/>
    <w:rsid w:val="0020536B"/>
    <w:rsid w:val="002316FB"/>
    <w:rsid w:val="0026141D"/>
    <w:rsid w:val="00286FB8"/>
    <w:rsid w:val="002A1D43"/>
    <w:rsid w:val="002A3272"/>
    <w:rsid w:val="002B1653"/>
    <w:rsid w:val="002B1C95"/>
    <w:rsid w:val="002D4F3D"/>
    <w:rsid w:val="002F756B"/>
    <w:rsid w:val="00302AF0"/>
    <w:rsid w:val="003217DC"/>
    <w:rsid w:val="00325F26"/>
    <w:rsid w:val="00326ABD"/>
    <w:rsid w:val="00350ECE"/>
    <w:rsid w:val="00362142"/>
    <w:rsid w:val="00370128"/>
    <w:rsid w:val="00394477"/>
    <w:rsid w:val="00397E0F"/>
    <w:rsid w:val="003A3CAD"/>
    <w:rsid w:val="003B0835"/>
    <w:rsid w:val="003C0F7B"/>
    <w:rsid w:val="003C7F55"/>
    <w:rsid w:val="003E4788"/>
    <w:rsid w:val="0040347F"/>
    <w:rsid w:val="00410AB0"/>
    <w:rsid w:val="00415A5B"/>
    <w:rsid w:val="0046786F"/>
    <w:rsid w:val="00470C34"/>
    <w:rsid w:val="00484A64"/>
    <w:rsid w:val="00495C2D"/>
    <w:rsid w:val="004A3446"/>
    <w:rsid w:val="004E1360"/>
    <w:rsid w:val="004F181F"/>
    <w:rsid w:val="00501EC0"/>
    <w:rsid w:val="00517293"/>
    <w:rsid w:val="00560153"/>
    <w:rsid w:val="0057169C"/>
    <w:rsid w:val="0058677C"/>
    <w:rsid w:val="00587876"/>
    <w:rsid w:val="005C7D56"/>
    <w:rsid w:val="005D0BCC"/>
    <w:rsid w:val="005D0D52"/>
    <w:rsid w:val="005D1BFF"/>
    <w:rsid w:val="005D516A"/>
    <w:rsid w:val="005D6352"/>
    <w:rsid w:val="005D7C44"/>
    <w:rsid w:val="0061107A"/>
    <w:rsid w:val="006215D7"/>
    <w:rsid w:val="00622951"/>
    <w:rsid w:val="0063484B"/>
    <w:rsid w:val="00641B29"/>
    <w:rsid w:val="00652695"/>
    <w:rsid w:val="00657AA9"/>
    <w:rsid w:val="00683B02"/>
    <w:rsid w:val="00687E22"/>
    <w:rsid w:val="00692921"/>
    <w:rsid w:val="006B5591"/>
    <w:rsid w:val="006E43F7"/>
    <w:rsid w:val="006E773D"/>
    <w:rsid w:val="006F7F16"/>
    <w:rsid w:val="00705AD1"/>
    <w:rsid w:val="00740544"/>
    <w:rsid w:val="0074443A"/>
    <w:rsid w:val="0074705A"/>
    <w:rsid w:val="00780879"/>
    <w:rsid w:val="00780AD0"/>
    <w:rsid w:val="007909AE"/>
    <w:rsid w:val="007A145F"/>
    <w:rsid w:val="007A3258"/>
    <w:rsid w:val="007A7DED"/>
    <w:rsid w:val="007B0004"/>
    <w:rsid w:val="007B2DAB"/>
    <w:rsid w:val="007E0732"/>
    <w:rsid w:val="007E473F"/>
    <w:rsid w:val="007E7374"/>
    <w:rsid w:val="0080402C"/>
    <w:rsid w:val="00814D05"/>
    <w:rsid w:val="0082141D"/>
    <w:rsid w:val="0083514C"/>
    <w:rsid w:val="00850982"/>
    <w:rsid w:val="00852C31"/>
    <w:rsid w:val="00860DD6"/>
    <w:rsid w:val="008620F4"/>
    <w:rsid w:val="0087368B"/>
    <w:rsid w:val="008858DA"/>
    <w:rsid w:val="008913D0"/>
    <w:rsid w:val="00896662"/>
    <w:rsid w:val="008B3476"/>
    <w:rsid w:val="008C3990"/>
    <w:rsid w:val="008D1E6A"/>
    <w:rsid w:val="00906EF9"/>
    <w:rsid w:val="00913F36"/>
    <w:rsid w:val="00914553"/>
    <w:rsid w:val="0093393A"/>
    <w:rsid w:val="0096301F"/>
    <w:rsid w:val="00963FEF"/>
    <w:rsid w:val="00993C9D"/>
    <w:rsid w:val="009C73EC"/>
    <w:rsid w:val="009D11C1"/>
    <w:rsid w:val="009D69F8"/>
    <w:rsid w:val="009E753F"/>
    <w:rsid w:val="009F00BD"/>
    <w:rsid w:val="009F3346"/>
    <w:rsid w:val="009F49B2"/>
    <w:rsid w:val="009F582F"/>
    <w:rsid w:val="009F6154"/>
    <w:rsid w:val="00A223CF"/>
    <w:rsid w:val="00A27A3A"/>
    <w:rsid w:val="00A40B35"/>
    <w:rsid w:val="00A418E6"/>
    <w:rsid w:val="00A47A05"/>
    <w:rsid w:val="00A550E2"/>
    <w:rsid w:val="00A71F93"/>
    <w:rsid w:val="00AA2E53"/>
    <w:rsid w:val="00AB7F8F"/>
    <w:rsid w:val="00AC6F9F"/>
    <w:rsid w:val="00AD5B23"/>
    <w:rsid w:val="00B00B1C"/>
    <w:rsid w:val="00B10178"/>
    <w:rsid w:val="00B23DF4"/>
    <w:rsid w:val="00B45A4F"/>
    <w:rsid w:val="00B55BF2"/>
    <w:rsid w:val="00B55DED"/>
    <w:rsid w:val="00B66B9D"/>
    <w:rsid w:val="00B84637"/>
    <w:rsid w:val="00B84B78"/>
    <w:rsid w:val="00BB2EDE"/>
    <w:rsid w:val="00BC5378"/>
    <w:rsid w:val="00BD07BD"/>
    <w:rsid w:val="00BD662C"/>
    <w:rsid w:val="00BD7133"/>
    <w:rsid w:val="00BE6916"/>
    <w:rsid w:val="00BE7E17"/>
    <w:rsid w:val="00C12235"/>
    <w:rsid w:val="00C36AB3"/>
    <w:rsid w:val="00C6196D"/>
    <w:rsid w:val="00C70BA4"/>
    <w:rsid w:val="00C779AA"/>
    <w:rsid w:val="00C86232"/>
    <w:rsid w:val="00C90642"/>
    <w:rsid w:val="00CB793C"/>
    <w:rsid w:val="00CC1241"/>
    <w:rsid w:val="00CC2DE8"/>
    <w:rsid w:val="00CF7C55"/>
    <w:rsid w:val="00D05689"/>
    <w:rsid w:val="00D1397D"/>
    <w:rsid w:val="00D20903"/>
    <w:rsid w:val="00D2249C"/>
    <w:rsid w:val="00D3476C"/>
    <w:rsid w:val="00D47F15"/>
    <w:rsid w:val="00D75CC3"/>
    <w:rsid w:val="00D82CB3"/>
    <w:rsid w:val="00D86AF4"/>
    <w:rsid w:val="00D93FC2"/>
    <w:rsid w:val="00DC1399"/>
    <w:rsid w:val="00DD464F"/>
    <w:rsid w:val="00DF183C"/>
    <w:rsid w:val="00E15DC0"/>
    <w:rsid w:val="00E26967"/>
    <w:rsid w:val="00E34B16"/>
    <w:rsid w:val="00E46DCD"/>
    <w:rsid w:val="00E85668"/>
    <w:rsid w:val="00EA2FC2"/>
    <w:rsid w:val="00EA3CEE"/>
    <w:rsid w:val="00EB0CEB"/>
    <w:rsid w:val="00EC20F1"/>
    <w:rsid w:val="00ED2AC0"/>
    <w:rsid w:val="00EF1435"/>
    <w:rsid w:val="00F00610"/>
    <w:rsid w:val="00F00B4C"/>
    <w:rsid w:val="00F045D9"/>
    <w:rsid w:val="00F14030"/>
    <w:rsid w:val="00F177C2"/>
    <w:rsid w:val="00F44592"/>
    <w:rsid w:val="00F56038"/>
    <w:rsid w:val="00F82B9F"/>
    <w:rsid w:val="00F87624"/>
    <w:rsid w:val="00F90E1A"/>
    <w:rsid w:val="00FA17DB"/>
    <w:rsid w:val="00FB5AC6"/>
    <w:rsid w:val="00FC3F79"/>
    <w:rsid w:val="00FC717C"/>
    <w:rsid w:val="00FD2139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ED16"/>
  <w15:chartTrackingRefBased/>
  <w15:docId w15:val="{3351BCBA-7257-4BF7-BA3B-B344AB2A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CF"/>
    <w:pPr>
      <w:ind w:left="720"/>
      <w:contextualSpacing/>
    </w:pPr>
  </w:style>
  <w:style w:type="paragraph" w:styleId="Revision">
    <w:name w:val="Revision"/>
    <w:hidden/>
    <w:uiPriority w:val="99"/>
    <w:semiHidden/>
    <w:rsid w:val="00D93FC2"/>
  </w:style>
  <w:style w:type="paragraph" w:styleId="NoSpacing">
    <w:name w:val="No Spacing"/>
    <w:uiPriority w:val="1"/>
    <w:qFormat/>
    <w:rsid w:val="00993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cp:lastPrinted>2023-09-03T02:58:00Z</cp:lastPrinted>
  <dcterms:created xsi:type="dcterms:W3CDTF">2023-10-28T13:31:00Z</dcterms:created>
  <dcterms:modified xsi:type="dcterms:W3CDTF">2023-10-28T13:31:00Z</dcterms:modified>
</cp:coreProperties>
</file>